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5B1BC7" w14:paraId="47E64AA7" w14:textId="77777777" w:rsidTr="00D74AE1">
        <w:trPr>
          <w:trHeight w:hRule="exact" w:val="2948"/>
        </w:trPr>
        <w:tc>
          <w:tcPr>
            <w:tcW w:w="11185" w:type="dxa"/>
            <w:vAlign w:val="center"/>
          </w:tcPr>
          <w:p w14:paraId="64F5E1DA" w14:textId="659F65E5" w:rsidR="00974E99" w:rsidRPr="005B1BC7" w:rsidRDefault="00974E99" w:rsidP="00E21A27">
            <w:pPr>
              <w:pStyle w:val="Documenttype"/>
            </w:pPr>
            <w:r w:rsidRPr="005B1BC7">
              <w:t xml:space="preserve">IALA </w:t>
            </w:r>
            <w:r w:rsidR="0093492E" w:rsidRPr="005B1BC7">
              <w:t>G</w:t>
            </w:r>
            <w:r w:rsidR="00722236" w:rsidRPr="005B1BC7">
              <w:t>uideline</w:t>
            </w:r>
          </w:p>
        </w:tc>
      </w:tr>
    </w:tbl>
    <w:p w14:paraId="68CAB611" w14:textId="77777777" w:rsidR="008972C3" w:rsidRPr="005B1BC7" w:rsidRDefault="008972C3" w:rsidP="003274DB"/>
    <w:p w14:paraId="43B79C5E" w14:textId="19202B79" w:rsidR="00D74AE1" w:rsidRPr="005B1BC7" w:rsidRDefault="00D74AE1" w:rsidP="003274DB"/>
    <w:p w14:paraId="48AC876B" w14:textId="534DF369" w:rsidR="0093492E" w:rsidRPr="005B1BC7" w:rsidRDefault="0026038D" w:rsidP="0026038D">
      <w:pPr>
        <w:pStyle w:val="Documentnumber"/>
      </w:pPr>
      <w:r w:rsidRPr="005B1BC7">
        <w:t>1</w:t>
      </w:r>
      <w:r w:rsidR="006E6526" w:rsidRPr="005B1BC7">
        <w:t>105</w:t>
      </w:r>
    </w:p>
    <w:p w14:paraId="6593377F" w14:textId="77777777" w:rsidR="0026038D" w:rsidRPr="005B1BC7" w:rsidRDefault="0026038D" w:rsidP="003274DB"/>
    <w:p w14:paraId="75F69517" w14:textId="2E9E4123" w:rsidR="00776004" w:rsidRPr="005B1BC7" w:rsidRDefault="006E6526" w:rsidP="00E21A27">
      <w:pPr>
        <w:pStyle w:val="Documentname"/>
      </w:pPr>
      <w:r w:rsidRPr="005B1BC7">
        <w:rPr>
          <w:bCs/>
        </w:rPr>
        <w:t xml:space="preserve">Shore-side portrayal ensuring harmonisation with </w:t>
      </w:r>
      <w:r w:rsidRPr="005B1BC7">
        <w:rPr>
          <w:bCs/>
          <w:caps w:val="0"/>
        </w:rPr>
        <w:t>e</w:t>
      </w:r>
      <w:r w:rsidRPr="005B1BC7">
        <w:rPr>
          <w:bCs/>
        </w:rPr>
        <w:t>-Navigation related information</w:t>
      </w:r>
    </w:p>
    <w:p w14:paraId="16C15B39" w14:textId="77777777" w:rsidR="00CF49CC" w:rsidRPr="005B1BC7" w:rsidRDefault="00CF49CC" w:rsidP="00D74AE1"/>
    <w:p w14:paraId="7AF35B35" w14:textId="77777777" w:rsidR="004E0BBB" w:rsidRPr="005B1BC7" w:rsidRDefault="004E0BBB" w:rsidP="00D74AE1"/>
    <w:p w14:paraId="64FF0A58" w14:textId="77777777" w:rsidR="004E0BBB" w:rsidRPr="005B1BC7" w:rsidRDefault="004E0BBB" w:rsidP="00D74AE1"/>
    <w:p w14:paraId="273CC92E" w14:textId="77777777" w:rsidR="004E0BBB" w:rsidRPr="005B1BC7" w:rsidRDefault="004E0BBB" w:rsidP="00D74AE1"/>
    <w:p w14:paraId="61FEC32C" w14:textId="77777777" w:rsidR="004E0BBB" w:rsidRPr="005B1BC7" w:rsidRDefault="004E0BBB" w:rsidP="00D74AE1"/>
    <w:p w14:paraId="05926A8C" w14:textId="77777777" w:rsidR="004E0BBB" w:rsidRPr="005B1BC7" w:rsidRDefault="004E0BBB" w:rsidP="00D74AE1"/>
    <w:p w14:paraId="5D0E1E20" w14:textId="77777777" w:rsidR="004E0BBB" w:rsidRPr="005B1BC7" w:rsidRDefault="004E0BBB" w:rsidP="00D74AE1"/>
    <w:p w14:paraId="01A6A458" w14:textId="77777777" w:rsidR="004E0BBB" w:rsidRPr="005B1BC7" w:rsidRDefault="004E0BBB" w:rsidP="00D74AE1"/>
    <w:p w14:paraId="70FB7AF7" w14:textId="77777777" w:rsidR="004E0BBB" w:rsidRPr="005B1BC7" w:rsidRDefault="004E0BBB" w:rsidP="00D74AE1"/>
    <w:p w14:paraId="7AA93C01" w14:textId="77777777" w:rsidR="004E0BBB" w:rsidRPr="005B1BC7" w:rsidRDefault="004E0BBB" w:rsidP="00D74AE1"/>
    <w:p w14:paraId="496FFBDB" w14:textId="77777777" w:rsidR="004E0BBB" w:rsidRPr="005B1BC7" w:rsidRDefault="004E0BBB" w:rsidP="00D74AE1"/>
    <w:p w14:paraId="681DE662" w14:textId="77777777" w:rsidR="004E0BBB" w:rsidRPr="005B1BC7" w:rsidRDefault="004E0BBB" w:rsidP="00D74AE1"/>
    <w:p w14:paraId="5E1C3808" w14:textId="77777777" w:rsidR="004E0BBB" w:rsidRPr="005B1BC7" w:rsidRDefault="004E0BBB" w:rsidP="00D74AE1"/>
    <w:p w14:paraId="7B9E8376" w14:textId="77777777" w:rsidR="004E0BBB" w:rsidRPr="005B1BC7" w:rsidRDefault="004E0BBB" w:rsidP="00D74AE1"/>
    <w:p w14:paraId="0B26500A" w14:textId="77777777" w:rsidR="004E0BBB" w:rsidRPr="005B1BC7" w:rsidRDefault="004E0BBB" w:rsidP="00D74AE1"/>
    <w:p w14:paraId="57D94102" w14:textId="77777777" w:rsidR="004E0BBB" w:rsidRPr="005B1BC7" w:rsidRDefault="004E0BBB" w:rsidP="00D74AE1"/>
    <w:p w14:paraId="449FDE77" w14:textId="77777777" w:rsidR="004E0BBB" w:rsidRPr="005B1BC7" w:rsidRDefault="004E0BBB" w:rsidP="00D74AE1"/>
    <w:p w14:paraId="4E9447F9" w14:textId="77777777" w:rsidR="00734BC6" w:rsidRPr="005B1BC7" w:rsidRDefault="00734BC6" w:rsidP="00D74AE1"/>
    <w:p w14:paraId="0D94A579" w14:textId="77777777" w:rsidR="004E0BBB" w:rsidRPr="005B1BC7" w:rsidRDefault="004E0BBB" w:rsidP="00D74AE1"/>
    <w:p w14:paraId="1A9CCE3A" w14:textId="77777777" w:rsidR="004E0BBB" w:rsidRPr="005B1BC7" w:rsidRDefault="004E0BBB" w:rsidP="00D74AE1"/>
    <w:p w14:paraId="552D5F67" w14:textId="77777777" w:rsidR="004E0BBB" w:rsidRPr="005B1BC7" w:rsidRDefault="004E0BBB" w:rsidP="00D74AE1"/>
    <w:p w14:paraId="48B1E369" w14:textId="0C080501" w:rsidR="004E0BBB" w:rsidRPr="005B1BC7" w:rsidRDefault="004E0BBB" w:rsidP="004E0BBB">
      <w:pPr>
        <w:pStyle w:val="Editionnumber"/>
      </w:pPr>
      <w:r w:rsidRPr="005B1BC7">
        <w:t>Edition 1.0</w:t>
      </w:r>
    </w:p>
    <w:p w14:paraId="6B6E09AF" w14:textId="104971AF" w:rsidR="004E0BBB" w:rsidRPr="005B1BC7" w:rsidRDefault="004E0BBB" w:rsidP="004E0BBB">
      <w:pPr>
        <w:pStyle w:val="Documentdate"/>
      </w:pPr>
      <w:r w:rsidRPr="005B1BC7">
        <w:t>D</w:t>
      </w:r>
      <w:r w:rsidR="006E6526" w:rsidRPr="005B1BC7">
        <w:t>ecember 2013</w:t>
      </w:r>
    </w:p>
    <w:p w14:paraId="5794C070" w14:textId="77777777" w:rsidR="00BC27F6" w:rsidRPr="005B1BC7" w:rsidRDefault="00BC27F6" w:rsidP="00D74AE1">
      <w:pPr>
        <w:sectPr w:rsidR="00BC27F6" w:rsidRPr="005B1BC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1E878B86" w:rsidR="00914E26" w:rsidRPr="005B1BC7" w:rsidRDefault="00914E26" w:rsidP="00914E26">
      <w:pPr>
        <w:pStyle w:val="BodyText"/>
      </w:pPr>
      <w:r w:rsidRPr="005B1BC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5B1BC7" w14:paraId="430D3EB5" w14:textId="77777777" w:rsidTr="005E4659">
        <w:tc>
          <w:tcPr>
            <w:tcW w:w="1908" w:type="dxa"/>
          </w:tcPr>
          <w:p w14:paraId="3107F566" w14:textId="77777777" w:rsidR="00914E26" w:rsidRPr="005B1BC7" w:rsidRDefault="00914E26" w:rsidP="00ED030E">
            <w:pPr>
              <w:pStyle w:val="Tableheading"/>
              <w:rPr>
                <w:lang w:val="en-GB"/>
              </w:rPr>
            </w:pPr>
            <w:r w:rsidRPr="005B1BC7">
              <w:rPr>
                <w:lang w:val="en-GB"/>
              </w:rPr>
              <w:t>Date</w:t>
            </w:r>
          </w:p>
        </w:tc>
        <w:tc>
          <w:tcPr>
            <w:tcW w:w="3576" w:type="dxa"/>
          </w:tcPr>
          <w:p w14:paraId="195E253F" w14:textId="77777777" w:rsidR="00914E26" w:rsidRPr="005B1BC7" w:rsidRDefault="00914E26" w:rsidP="00ED030E">
            <w:pPr>
              <w:pStyle w:val="Tableheading"/>
              <w:rPr>
                <w:lang w:val="en-GB"/>
              </w:rPr>
            </w:pPr>
            <w:r w:rsidRPr="005B1BC7">
              <w:rPr>
                <w:lang w:val="en-GB"/>
              </w:rPr>
              <w:t>Page / Section Revised</w:t>
            </w:r>
          </w:p>
        </w:tc>
        <w:tc>
          <w:tcPr>
            <w:tcW w:w="5001" w:type="dxa"/>
          </w:tcPr>
          <w:p w14:paraId="4BC79789" w14:textId="77777777" w:rsidR="00914E26" w:rsidRPr="005B1BC7" w:rsidRDefault="00914E26" w:rsidP="00ED030E">
            <w:pPr>
              <w:pStyle w:val="Tableheading"/>
              <w:rPr>
                <w:lang w:val="en-GB"/>
              </w:rPr>
            </w:pPr>
            <w:r w:rsidRPr="005B1BC7">
              <w:rPr>
                <w:lang w:val="en-GB"/>
              </w:rPr>
              <w:t>Requirement for Revision</w:t>
            </w:r>
          </w:p>
        </w:tc>
      </w:tr>
      <w:tr w:rsidR="005E4659" w:rsidRPr="005B1BC7" w14:paraId="6C9FFC42" w14:textId="77777777" w:rsidTr="005E4659">
        <w:trPr>
          <w:trHeight w:val="851"/>
        </w:trPr>
        <w:tc>
          <w:tcPr>
            <w:tcW w:w="1908" w:type="dxa"/>
            <w:vAlign w:val="center"/>
          </w:tcPr>
          <w:p w14:paraId="6E2B7AB8" w14:textId="77777777" w:rsidR="00914E26" w:rsidRPr="005B1BC7" w:rsidRDefault="00914E26" w:rsidP="00914E26">
            <w:pPr>
              <w:pStyle w:val="Tabletext"/>
            </w:pPr>
          </w:p>
        </w:tc>
        <w:tc>
          <w:tcPr>
            <w:tcW w:w="3576" w:type="dxa"/>
            <w:vAlign w:val="center"/>
          </w:tcPr>
          <w:p w14:paraId="150FE44D" w14:textId="77777777" w:rsidR="00914E26" w:rsidRPr="005B1BC7" w:rsidRDefault="00914E26" w:rsidP="00914E26">
            <w:pPr>
              <w:pStyle w:val="Tabletext"/>
            </w:pPr>
          </w:p>
        </w:tc>
        <w:tc>
          <w:tcPr>
            <w:tcW w:w="5001" w:type="dxa"/>
            <w:vAlign w:val="center"/>
          </w:tcPr>
          <w:p w14:paraId="1DB61067" w14:textId="77777777" w:rsidR="00914E26" w:rsidRPr="005B1BC7" w:rsidRDefault="00914E26" w:rsidP="00914E26">
            <w:pPr>
              <w:pStyle w:val="Tabletext"/>
            </w:pPr>
          </w:p>
        </w:tc>
      </w:tr>
      <w:tr w:rsidR="005E4659" w:rsidRPr="005B1BC7" w14:paraId="1B9351AC" w14:textId="77777777" w:rsidTr="005E4659">
        <w:trPr>
          <w:trHeight w:val="851"/>
        </w:trPr>
        <w:tc>
          <w:tcPr>
            <w:tcW w:w="1908" w:type="dxa"/>
            <w:vAlign w:val="center"/>
          </w:tcPr>
          <w:p w14:paraId="509D5CB2" w14:textId="77777777" w:rsidR="00914E26" w:rsidRPr="005B1BC7" w:rsidRDefault="00914E26" w:rsidP="00914E26">
            <w:pPr>
              <w:pStyle w:val="Tabletext"/>
            </w:pPr>
          </w:p>
        </w:tc>
        <w:tc>
          <w:tcPr>
            <w:tcW w:w="3576" w:type="dxa"/>
            <w:vAlign w:val="center"/>
          </w:tcPr>
          <w:p w14:paraId="3FFA0815" w14:textId="77777777" w:rsidR="00914E26" w:rsidRPr="005B1BC7" w:rsidRDefault="00914E26" w:rsidP="00914E26">
            <w:pPr>
              <w:pStyle w:val="Tabletext"/>
            </w:pPr>
          </w:p>
        </w:tc>
        <w:tc>
          <w:tcPr>
            <w:tcW w:w="5001" w:type="dxa"/>
            <w:vAlign w:val="center"/>
          </w:tcPr>
          <w:p w14:paraId="7614EB49" w14:textId="77777777" w:rsidR="00914E26" w:rsidRPr="005B1BC7" w:rsidRDefault="00914E26" w:rsidP="00914E26">
            <w:pPr>
              <w:pStyle w:val="Tabletext"/>
            </w:pPr>
          </w:p>
        </w:tc>
      </w:tr>
      <w:tr w:rsidR="005E4659" w:rsidRPr="005B1BC7" w14:paraId="43EE0388" w14:textId="77777777" w:rsidTr="005E4659">
        <w:trPr>
          <w:trHeight w:val="851"/>
        </w:trPr>
        <w:tc>
          <w:tcPr>
            <w:tcW w:w="1908" w:type="dxa"/>
            <w:vAlign w:val="center"/>
          </w:tcPr>
          <w:p w14:paraId="7DB0FA96" w14:textId="77777777" w:rsidR="00914E26" w:rsidRPr="005B1BC7" w:rsidRDefault="00914E26" w:rsidP="00914E26">
            <w:pPr>
              <w:pStyle w:val="Tabletext"/>
            </w:pPr>
          </w:p>
        </w:tc>
        <w:tc>
          <w:tcPr>
            <w:tcW w:w="3576" w:type="dxa"/>
            <w:vAlign w:val="center"/>
          </w:tcPr>
          <w:p w14:paraId="098A5B29" w14:textId="77777777" w:rsidR="00914E26" w:rsidRPr="005B1BC7" w:rsidRDefault="00914E26" w:rsidP="00914E26">
            <w:pPr>
              <w:pStyle w:val="Tabletext"/>
            </w:pPr>
          </w:p>
        </w:tc>
        <w:tc>
          <w:tcPr>
            <w:tcW w:w="5001" w:type="dxa"/>
            <w:vAlign w:val="center"/>
          </w:tcPr>
          <w:p w14:paraId="1BD7E161" w14:textId="77777777" w:rsidR="00914E26" w:rsidRPr="005B1BC7" w:rsidRDefault="00914E26" w:rsidP="00914E26">
            <w:pPr>
              <w:pStyle w:val="Tabletext"/>
            </w:pPr>
          </w:p>
        </w:tc>
      </w:tr>
      <w:tr w:rsidR="005E4659" w:rsidRPr="005B1BC7" w14:paraId="73C40370" w14:textId="77777777" w:rsidTr="005E4659">
        <w:trPr>
          <w:trHeight w:val="851"/>
        </w:trPr>
        <w:tc>
          <w:tcPr>
            <w:tcW w:w="1908" w:type="dxa"/>
            <w:vAlign w:val="center"/>
          </w:tcPr>
          <w:p w14:paraId="1D0A4237" w14:textId="77777777" w:rsidR="00914E26" w:rsidRPr="005B1BC7" w:rsidRDefault="00914E26" w:rsidP="00914E26">
            <w:pPr>
              <w:pStyle w:val="Tabletext"/>
            </w:pPr>
          </w:p>
        </w:tc>
        <w:tc>
          <w:tcPr>
            <w:tcW w:w="3576" w:type="dxa"/>
            <w:vAlign w:val="center"/>
          </w:tcPr>
          <w:p w14:paraId="2D9AE83C" w14:textId="77777777" w:rsidR="00914E26" w:rsidRPr="005B1BC7" w:rsidRDefault="00914E26" w:rsidP="00914E26">
            <w:pPr>
              <w:pStyle w:val="Tabletext"/>
            </w:pPr>
          </w:p>
        </w:tc>
        <w:tc>
          <w:tcPr>
            <w:tcW w:w="5001" w:type="dxa"/>
            <w:vAlign w:val="center"/>
          </w:tcPr>
          <w:p w14:paraId="2ACC1EBD" w14:textId="77777777" w:rsidR="00914E26" w:rsidRPr="005B1BC7" w:rsidRDefault="00914E26" w:rsidP="00914E26">
            <w:pPr>
              <w:pStyle w:val="Tabletext"/>
            </w:pPr>
          </w:p>
        </w:tc>
      </w:tr>
      <w:tr w:rsidR="005E4659" w:rsidRPr="005B1BC7" w14:paraId="50D639EB" w14:textId="77777777" w:rsidTr="005E4659">
        <w:trPr>
          <w:trHeight w:val="851"/>
        </w:trPr>
        <w:tc>
          <w:tcPr>
            <w:tcW w:w="1908" w:type="dxa"/>
            <w:vAlign w:val="center"/>
          </w:tcPr>
          <w:p w14:paraId="41C4C42B" w14:textId="77777777" w:rsidR="00914E26" w:rsidRPr="005B1BC7" w:rsidRDefault="00914E26" w:rsidP="00914E26">
            <w:pPr>
              <w:pStyle w:val="Tabletext"/>
            </w:pPr>
          </w:p>
        </w:tc>
        <w:tc>
          <w:tcPr>
            <w:tcW w:w="3576" w:type="dxa"/>
            <w:vAlign w:val="center"/>
          </w:tcPr>
          <w:p w14:paraId="34A66F6D" w14:textId="77777777" w:rsidR="00914E26" w:rsidRPr="005B1BC7" w:rsidRDefault="00914E26" w:rsidP="00914E26">
            <w:pPr>
              <w:pStyle w:val="Tabletext"/>
            </w:pPr>
          </w:p>
        </w:tc>
        <w:tc>
          <w:tcPr>
            <w:tcW w:w="5001" w:type="dxa"/>
            <w:vAlign w:val="center"/>
          </w:tcPr>
          <w:p w14:paraId="700D7F36" w14:textId="77777777" w:rsidR="00914E26" w:rsidRPr="005B1BC7" w:rsidRDefault="00914E26" w:rsidP="00914E26">
            <w:pPr>
              <w:pStyle w:val="Tabletext"/>
            </w:pPr>
          </w:p>
        </w:tc>
      </w:tr>
      <w:tr w:rsidR="005E4659" w:rsidRPr="005B1BC7" w14:paraId="77E709EA" w14:textId="77777777" w:rsidTr="005E4659">
        <w:trPr>
          <w:trHeight w:val="851"/>
        </w:trPr>
        <w:tc>
          <w:tcPr>
            <w:tcW w:w="1908" w:type="dxa"/>
            <w:vAlign w:val="center"/>
          </w:tcPr>
          <w:p w14:paraId="4578DD96" w14:textId="77777777" w:rsidR="00914E26" w:rsidRPr="005B1BC7" w:rsidRDefault="00914E26" w:rsidP="00914E26">
            <w:pPr>
              <w:pStyle w:val="Tabletext"/>
            </w:pPr>
          </w:p>
        </w:tc>
        <w:tc>
          <w:tcPr>
            <w:tcW w:w="3576" w:type="dxa"/>
            <w:vAlign w:val="center"/>
          </w:tcPr>
          <w:p w14:paraId="48D9AEF0" w14:textId="77777777" w:rsidR="00914E26" w:rsidRPr="005B1BC7" w:rsidRDefault="00914E26" w:rsidP="00914E26">
            <w:pPr>
              <w:pStyle w:val="Tabletext"/>
            </w:pPr>
          </w:p>
        </w:tc>
        <w:tc>
          <w:tcPr>
            <w:tcW w:w="5001" w:type="dxa"/>
            <w:vAlign w:val="center"/>
          </w:tcPr>
          <w:p w14:paraId="62191928" w14:textId="77777777" w:rsidR="00914E26" w:rsidRPr="005B1BC7" w:rsidRDefault="00914E26" w:rsidP="00914E26">
            <w:pPr>
              <w:pStyle w:val="Tabletext"/>
            </w:pPr>
          </w:p>
        </w:tc>
      </w:tr>
      <w:tr w:rsidR="005E4659" w:rsidRPr="005B1BC7" w14:paraId="5CE7C674" w14:textId="77777777" w:rsidTr="005E4659">
        <w:trPr>
          <w:trHeight w:val="851"/>
        </w:trPr>
        <w:tc>
          <w:tcPr>
            <w:tcW w:w="1908" w:type="dxa"/>
            <w:vAlign w:val="center"/>
          </w:tcPr>
          <w:p w14:paraId="458C1F89" w14:textId="77777777" w:rsidR="00914E26" w:rsidRPr="005B1BC7" w:rsidRDefault="00914E26" w:rsidP="00914E26">
            <w:pPr>
              <w:pStyle w:val="Tabletext"/>
            </w:pPr>
          </w:p>
        </w:tc>
        <w:tc>
          <w:tcPr>
            <w:tcW w:w="3576" w:type="dxa"/>
            <w:vAlign w:val="center"/>
          </w:tcPr>
          <w:p w14:paraId="2BA2AD74" w14:textId="77777777" w:rsidR="00914E26" w:rsidRPr="005B1BC7" w:rsidRDefault="00914E26" w:rsidP="00914E26">
            <w:pPr>
              <w:pStyle w:val="Tabletext"/>
            </w:pPr>
          </w:p>
        </w:tc>
        <w:tc>
          <w:tcPr>
            <w:tcW w:w="5001" w:type="dxa"/>
            <w:vAlign w:val="center"/>
          </w:tcPr>
          <w:p w14:paraId="1AE4F716" w14:textId="77777777" w:rsidR="00914E26" w:rsidRPr="005B1BC7" w:rsidRDefault="00914E26" w:rsidP="00914E26">
            <w:pPr>
              <w:pStyle w:val="Tabletext"/>
            </w:pPr>
          </w:p>
        </w:tc>
      </w:tr>
    </w:tbl>
    <w:p w14:paraId="584BE115" w14:textId="10FBC064" w:rsidR="00914E26" w:rsidRPr="005B1BC7" w:rsidRDefault="00914E26" w:rsidP="00D74AE1"/>
    <w:p w14:paraId="429097EE" w14:textId="77777777" w:rsidR="005E4659" w:rsidRPr="005B1BC7" w:rsidRDefault="005E4659" w:rsidP="00914E26">
      <w:pPr>
        <w:spacing w:after="200" w:line="276" w:lineRule="auto"/>
        <w:sectPr w:rsidR="005E4659" w:rsidRPr="005B1BC7" w:rsidSect="00C716E5">
          <w:headerReference w:type="default" r:id="rId14"/>
          <w:footerReference w:type="default" r:id="rId15"/>
          <w:pgSz w:w="11906" w:h="16838" w:code="9"/>
          <w:pgMar w:top="567" w:right="794" w:bottom="567" w:left="907" w:header="567" w:footer="850" w:gutter="0"/>
          <w:cols w:space="708"/>
          <w:docGrid w:linePitch="360"/>
        </w:sectPr>
      </w:pPr>
    </w:p>
    <w:p w14:paraId="1C282B90" w14:textId="77777777" w:rsidR="0041579B" w:rsidRDefault="004A4EC4">
      <w:pPr>
        <w:pStyle w:val="TOC1"/>
        <w:rPr>
          <w:rFonts w:eastAsiaTheme="minorEastAsia"/>
          <w:b w:val="0"/>
          <w:color w:val="auto"/>
          <w:sz w:val="24"/>
          <w:szCs w:val="24"/>
          <w:lang w:val="en-US"/>
        </w:rPr>
      </w:pPr>
      <w:r w:rsidRPr="005B1BC7">
        <w:rPr>
          <w:rFonts w:eastAsia="Times New Roman" w:cs="Times New Roman"/>
          <w:b w:val="0"/>
          <w:noProof w:val="0"/>
          <w:szCs w:val="20"/>
        </w:rPr>
        <w:lastRenderedPageBreak/>
        <w:fldChar w:fldCharType="begin"/>
      </w:r>
      <w:r w:rsidRPr="005B1BC7">
        <w:rPr>
          <w:rFonts w:eastAsia="Times New Roman" w:cs="Times New Roman"/>
          <w:b w:val="0"/>
          <w:noProof w:val="0"/>
          <w:szCs w:val="20"/>
        </w:rPr>
        <w:instrText xml:space="preserve"> TOC \o "1-3" \t "Annex,4,Appendix,5" </w:instrText>
      </w:r>
      <w:r w:rsidRPr="005B1BC7">
        <w:rPr>
          <w:rFonts w:eastAsia="Times New Roman" w:cs="Times New Roman"/>
          <w:b w:val="0"/>
          <w:noProof w:val="0"/>
          <w:szCs w:val="20"/>
        </w:rPr>
        <w:fldChar w:fldCharType="separate"/>
      </w:r>
      <w:r w:rsidR="0041579B" w:rsidRPr="00FE411D">
        <w:t>1.</w:t>
      </w:r>
      <w:r w:rsidR="0041579B">
        <w:rPr>
          <w:rFonts w:eastAsiaTheme="minorEastAsia"/>
          <w:b w:val="0"/>
          <w:color w:val="auto"/>
          <w:sz w:val="24"/>
          <w:szCs w:val="24"/>
          <w:lang w:val="en-US"/>
        </w:rPr>
        <w:tab/>
      </w:r>
      <w:r w:rsidR="0041579B">
        <w:t>INTRODUCTION</w:t>
      </w:r>
      <w:r w:rsidR="0041579B">
        <w:tab/>
      </w:r>
      <w:r w:rsidR="0041579B">
        <w:fldChar w:fldCharType="begin"/>
      </w:r>
      <w:r w:rsidR="0041579B">
        <w:instrText xml:space="preserve"> PAGEREF _Toc445738945 \h </w:instrText>
      </w:r>
      <w:r w:rsidR="0041579B">
        <w:fldChar w:fldCharType="separate"/>
      </w:r>
      <w:r w:rsidR="0041579B">
        <w:t>4</w:t>
      </w:r>
      <w:r w:rsidR="0041579B">
        <w:fldChar w:fldCharType="end"/>
      </w:r>
    </w:p>
    <w:p w14:paraId="4C1BE451" w14:textId="77777777" w:rsidR="0041579B" w:rsidRDefault="0041579B">
      <w:pPr>
        <w:pStyle w:val="TOC1"/>
        <w:rPr>
          <w:rFonts w:eastAsiaTheme="minorEastAsia"/>
          <w:b w:val="0"/>
          <w:color w:val="auto"/>
          <w:sz w:val="24"/>
          <w:szCs w:val="24"/>
          <w:lang w:val="en-US"/>
        </w:rPr>
      </w:pPr>
      <w:r w:rsidRPr="00FE411D">
        <w:t>2.</w:t>
      </w:r>
      <w:r>
        <w:rPr>
          <w:rFonts w:eastAsiaTheme="minorEastAsia"/>
          <w:b w:val="0"/>
          <w:color w:val="auto"/>
          <w:sz w:val="24"/>
          <w:szCs w:val="24"/>
          <w:lang w:val="en-US"/>
        </w:rPr>
        <w:tab/>
      </w:r>
      <w:r>
        <w:t>BACKGROUND</w:t>
      </w:r>
      <w:r>
        <w:tab/>
      </w:r>
      <w:r>
        <w:fldChar w:fldCharType="begin"/>
      </w:r>
      <w:r>
        <w:instrText xml:space="preserve"> PAGEREF _Toc445738946 \h </w:instrText>
      </w:r>
      <w:r>
        <w:fldChar w:fldCharType="separate"/>
      </w:r>
      <w:r>
        <w:t>4</w:t>
      </w:r>
      <w:r>
        <w:fldChar w:fldCharType="end"/>
      </w:r>
    </w:p>
    <w:p w14:paraId="6512C952" w14:textId="77777777" w:rsidR="0041579B" w:rsidRDefault="0041579B">
      <w:pPr>
        <w:pStyle w:val="TOC1"/>
        <w:rPr>
          <w:rFonts w:eastAsiaTheme="minorEastAsia"/>
          <w:b w:val="0"/>
          <w:color w:val="auto"/>
          <w:sz w:val="24"/>
          <w:szCs w:val="24"/>
          <w:lang w:val="en-US"/>
        </w:rPr>
      </w:pPr>
      <w:r w:rsidRPr="00FE411D">
        <w:t>3.</w:t>
      </w:r>
      <w:r>
        <w:rPr>
          <w:rFonts w:eastAsiaTheme="minorEastAsia"/>
          <w:b w:val="0"/>
          <w:color w:val="auto"/>
          <w:sz w:val="24"/>
          <w:szCs w:val="24"/>
          <w:lang w:val="en-US"/>
        </w:rPr>
        <w:tab/>
      </w:r>
      <w:r>
        <w:t>SCOPE</w:t>
      </w:r>
      <w:r>
        <w:tab/>
      </w:r>
      <w:r>
        <w:fldChar w:fldCharType="begin"/>
      </w:r>
      <w:r>
        <w:instrText xml:space="preserve"> PAGEREF _Toc445738947 \h </w:instrText>
      </w:r>
      <w:r>
        <w:fldChar w:fldCharType="separate"/>
      </w:r>
      <w:r>
        <w:t>4</w:t>
      </w:r>
      <w:r>
        <w:fldChar w:fldCharType="end"/>
      </w:r>
    </w:p>
    <w:p w14:paraId="1CC23D16" w14:textId="77777777" w:rsidR="0041579B" w:rsidRDefault="0041579B">
      <w:pPr>
        <w:pStyle w:val="TOC2"/>
        <w:rPr>
          <w:rFonts w:eastAsiaTheme="minorEastAsia"/>
          <w:color w:val="auto"/>
          <w:sz w:val="24"/>
          <w:szCs w:val="24"/>
          <w:lang w:val="en-US"/>
        </w:rPr>
      </w:pPr>
      <w:r w:rsidRPr="00FE411D">
        <w:t>3.1.</w:t>
      </w:r>
      <w:r>
        <w:rPr>
          <w:rFonts w:eastAsiaTheme="minorEastAsia"/>
          <w:color w:val="auto"/>
          <w:sz w:val="24"/>
          <w:szCs w:val="24"/>
          <w:lang w:val="en-US"/>
        </w:rPr>
        <w:tab/>
      </w:r>
      <w:r>
        <w:t>Core Objectives</w:t>
      </w:r>
      <w:r>
        <w:tab/>
      </w:r>
      <w:r>
        <w:fldChar w:fldCharType="begin"/>
      </w:r>
      <w:r>
        <w:instrText xml:space="preserve"> PAGEREF _Toc445738948 \h </w:instrText>
      </w:r>
      <w:r>
        <w:fldChar w:fldCharType="separate"/>
      </w:r>
      <w:r>
        <w:t>5</w:t>
      </w:r>
      <w:r>
        <w:fldChar w:fldCharType="end"/>
      </w:r>
    </w:p>
    <w:p w14:paraId="62AE36DA" w14:textId="77777777" w:rsidR="0041579B" w:rsidRDefault="0041579B">
      <w:pPr>
        <w:pStyle w:val="TOC2"/>
        <w:rPr>
          <w:rFonts w:eastAsiaTheme="minorEastAsia"/>
          <w:color w:val="auto"/>
          <w:sz w:val="24"/>
          <w:szCs w:val="24"/>
          <w:lang w:val="en-US"/>
        </w:rPr>
      </w:pPr>
      <w:r w:rsidRPr="00FE411D">
        <w:t>3.2.</w:t>
      </w:r>
      <w:r>
        <w:rPr>
          <w:rFonts w:eastAsiaTheme="minorEastAsia"/>
          <w:color w:val="auto"/>
          <w:sz w:val="24"/>
          <w:szCs w:val="24"/>
          <w:lang w:val="en-US"/>
        </w:rPr>
        <w:tab/>
      </w:r>
      <w:r>
        <w:t>Basic Premise and Caveats</w:t>
      </w:r>
      <w:r>
        <w:tab/>
      </w:r>
      <w:r>
        <w:fldChar w:fldCharType="begin"/>
      </w:r>
      <w:r>
        <w:instrText xml:space="preserve"> PAGEREF _Toc445738949 \h </w:instrText>
      </w:r>
      <w:r>
        <w:fldChar w:fldCharType="separate"/>
      </w:r>
      <w:r>
        <w:t>5</w:t>
      </w:r>
      <w:r>
        <w:fldChar w:fldCharType="end"/>
      </w:r>
    </w:p>
    <w:p w14:paraId="507B3C6F" w14:textId="77777777" w:rsidR="0041579B" w:rsidRDefault="0041579B">
      <w:pPr>
        <w:pStyle w:val="TOC1"/>
        <w:rPr>
          <w:rFonts w:eastAsiaTheme="minorEastAsia"/>
          <w:b w:val="0"/>
          <w:color w:val="auto"/>
          <w:sz w:val="24"/>
          <w:szCs w:val="24"/>
          <w:lang w:val="en-US"/>
        </w:rPr>
      </w:pPr>
      <w:r w:rsidRPr="00FE411D">
        <w:t>4.</w:t>
      </w:r>
      <w:r>
        <w:rPr>
          <w:rFonts w:eastAsiaTheme="minorEastAsia"/>
          <w:b w:val="0"/>
          <w:color w:val="auto"/>
          <w:sz w:val="24"/>
          <w:szCs w:val="24"/>
          <w:lang w:val="en-US"/>
        </w:rPr>
        <w:tab/>
      </w:r>
      <w:r>
        <w:t>GENERAL REFERENCES</w:t>
      </w:r>
      <w:r>
        <w:tab/>
      </w:r>
      <w:r>
        <w:fldChar w:fldCharType="begin"/>
      </w:r>
      <w:r>
        <w:instrText xml:space="preserve"> PAGEREF _Toc445738950 \h </w:instrText>
      </w:r>
      <w:r>
        <w:fldChar w:fldCharType="separate"/>
      </w:r>
      <w:r>
        <w:t>6</w:t>
      </w:r>
      <w:r>
        <w:fldChar w:fldCharType="end"/>
      </w:r>
    </w:p>
    <w:p w14:paraId="22CA561A" w14:textId="77777777" w:rsidR="0041579B" w:rsidRDefault="0041579B">
      <w:pPr>
        <w:pStyle w:val="TOC1"/>
        <w:rPr>
          <w:rFonts w:eastAsiaTheme="minorEastAsia"/>
          <w:b w:val="0"/>
          <w:color w:val="auto"/>
          <w:sz w:val="24"/>
          <w:szCs w:val="24"/>
          <w:lang w:val="en-US"/>
        </w:rPr>
      </w:pPr>
      <w:r w:rsidRPr="00FE411D">
        <w:t>5.</w:t>
      </w:r>
      <w:r>
        <w:rPr>
          <w:rFonts w:eastAsiaTheme="minorEastAsia"/>
          <w:b w:val="0"/>
          <w:color w:val="auto"/>
          <w:sz w:val="24"/>
          <w:szCs w:val="24"/>
          <w:lang w:val="en-US"/>
        </w:rPr>
        <w:tab/>
      </w:r>
      <w:r>
        <w:t>OPERATIONAL REQUIREMENTS</w:t>
      </w:r>
      <w:r>
        <w:tab/>
      </w:r>
      <w:r>
        <w:fldChar w:fldCharType="begin"/>
      </w:r>
      <w:r>
        <w:instrText xml:space="preserve"> PAGEREF _Toc445738951 \h </w:instrText>
      </w:r>
      <w:r>
        <w:fldChar w:fldCharType="separate"/>
      </w:r>
      <w:r>
        <w:t>9</w:t>
      </w:r>
      <w:r>
        <w:fldChar w:fldCharType="end"/>
      </w:r>
    </w:p>
    <w:p w14:paraId="4755ECE0" w14:textId="77777777" w:rsidR="0041579B" w:rsidRDefault="0041579B">
      <w:pPr>
        <w:pStyle w:val="TOC2"/>
        <w:rPr>
          <w:rFonts w:eastAsiaTheme="minorEastAsia"/>
          <w:color w:val="auto"/>
          <w:sz w:val="24"/>
          <w:szCs w:val="24"/>
          <w:lang w:val="en-US"/>
        </w:rPr>
      </w:pPr>
      <w:r w:rsidRPr="00FE411D">
        <w:t>5.1.</w:t>
      </w:r>
      <w:r>
        <w:rPr>
          <w:rFonts w:eastAsiaTheme="minorEastAsia"/>
          <w:color w:val="auto"/>
          <w:sz w:val="24"/>
          <w:szCs w:val="24"/>
          <w:lang w:val="en-US"/>
        </w:rPr>
        <w:tab/>
      </w:r>
      <w:r>
        <w:t>Voyage Requirements</w:t>
      </w:r>
      <w:r>
        <w:tab/>
      </w:r>
      <w:r>
        <w:fldChar w:fldCharType="begin"/>
      </w:r>
      <w:r>
        <w:instrText xml:space="preserve"> PAGEREF _Toc445738952 \h </w:instrText>
      </w:r>
      <w:r>
        <w:fldChar w:fldCharType="separate"/>
      </w:r>
      <w:r>
        <w:t>9</w:t>
      </w:r>
      <w:r>
        <w:fldChar w:fldCharType="end"/>
      </w:r>
    </w:p>
    <w:p w14:paraId="466D2783" w14:textId="77777777" w:rsidR="0041579B" w:rsidRDefault="0041579B">
      <w:pPr>
        <w:pStyle w:val="TOC2"/>
        <w:rPr>
          <w:rFonts w:eastAsiaTheme="minorEastAsia"/>
          <w:color w:val="auto"/>
          <w:sz w:val="24"/>
          <w:szCs w:val="24"/>
          <w:lang w:val="en-US"/>
        </w:rPr>
      </w:pPr>
      <w:r w:rsidRPr="00FE411D">
        <w:t>5.2.</w:t>
      </w:r>
      <w:r>
        <w:rPr>
          <w:rFonts w:eastAsiaTheme="minorEastAsia"/>
          <w:color w:val="auto"/>
          <w:sz w:val="24"/>
          <w:szCs w:val="24"/>
          <w:lang w:val="en-US"/>
        </w:rPr>
        <w:tab/>
      </w:r>
      <w:r>
        <w:t>Situational Needs</w:t>
      </w:r>
      <w:r>
        <w:tab/>
      </w:r>
      <w:r>
        <w:fldChar w:fldCharType="begin"/>
      </w:r>
      <w:r>
        <w:instrText xml:space="preserve"> PAGEREF _Toc445738953 \h </w:instrText>
      </w:r>
      <w:r>
        <w:fldChar w:fldCharType="separate"/>
      </w:r>
      <w:r>
        <w:t>9</w:t>
      </w:r>
      <w:r>
        <w:fldChar w:fldCharType="end"/>
      </w:r>
    </w:p>
    <w:p w14:paraId="6491BA22" w14:textId="77777777" w:rsidR="0041579B" w:rsidRDefault="0041579B">
      <w:pPr>
        <w:pStyle w:val="TOC2"/>
        <w:rPr>
          <w:rFonts w:eastAsiaTheme="minorEastAsia"/>
          <w:color w:val="auto"/>
          <w:sz w:val="24"/>
          <w:szCs w:val="24"/>
          <w:lang w:val="en-US"/>
        </w:rPr>
      </w:pPr>
      <w:r w:rsidRPr="00FE411D">
        <w:t>5.3.</w:t>
      </w:r>
      <w:r>
        <w:rPr>
          <w:rFonts w:eastAsiaTheme="minorEastAsia"/>
          <w:color w:val="auto"/>
          <w:sz w:val="24"/>
          <w:szCs w:val="24"/>
          <w:lang w:val="en-US"/>
        </w:rPr>
        <w:tab/>
      </w:r>
      <w:r>
        <w:t>Shipborne perspective</w:t>
      </w:r>
      <w:r>
        <w:tab/>
      </w:r>
      <w:r>
        <w:fldChar w:fldCharType="begin"/>
      </w:r>
      <w:r>
        <w:instrText xml:space="preserve"> PAGEREF _Toc445738954 \h </w:instrText>
      </w:r>
      <w:r>
        <w:fldChar w:fldCharType="separate"/>
      </w:r>
      <w:r>
        <w:t>9</w:t>
      </w:r>
      <w:r>
        <w:fldChar w:fldCharType="end"/>
      </w:r>
    </w:p>
    <w:p w14:paraId="459E999F" w14:textId="77777777" w:rsidR="0041579B" w:rsidRDefault="0041579B">
      <w:pPr>
        <w:pStyle w:val="TOC2"/>
        <w:rPr>
          <w:rFonts w:eastAsiaTheme="minorEastAsia"/>
          <w:color w:val="auto"/>
          <w:sz w:val="24"/>
          <w:szCs w:val="24"/>
          <w:lang w:val="en-US"/>
        </w:rPr>
      </w:pPr>
      <w:r w:rsidRPr="00FE411D">
        <w:t>5.4.</w:t>
      </w:r>
      <w:r>
        <w:rPr>
          <w:rFonts w:eastAsiaTheme="minorEastAsia"/>
          <w:color w:val="auto"/>
          <w:sz w:val="24"/>
          <w:szCs w:val="24"/>
          <w:lang w:val="en-US"/>
        </w:rPr>
        <w:tab/>
      </w:r>
      <w:r>
        <w:t>Shore-based perspective</w:t>
      </w:r>
      <w:r>
        <w:tab/>
      </w:r>
      <w:r>
        <w:fldChar w:fldCharType="begin"/>
      </w:r>
      <w:r>
        <w:instrText xml:space="preserve"> PAGEREF _Toc445738955 \h </w:instrText>
      </w:r>
      <w:r>
        <w:fldChar w:fldCharType="separate"/>
      </w:r>
      <w:r>
        <w:t>9</w:t>
      </w:r>
      <w:r>
        <w:fldChar w:fldCharType="end"/>
      </w:r>
    </w:p>
    <w:p w14:paraId="7078387C" w14:textId="77777777" w:rsidR="0041579B" w:rsidRDefault="0041579B">
      <w:pPr>
        <w:pStyle w:val="TOC2"/>
        <w:rPr>
          <w:rFonts w:eastAsiaTheme="minorEastAsia"/>
          <w:color w:val="auto"/>
          <w:sz w:val="24"/>
          <w:szCs w:val="24"/>
          <w:lang w:val="en-US"/>
        </w:rPr>
      </w:pPr>
      <w:r w:rsidRPr="00FE411D">
        <w:t>5.5.</w:t>
      </w:r>
      <w:r>
        <w:rPr>
          <w:rFonts w:eastAsiaTheme="minorEastAsia"/>
          <w:color w:val="auto"/>
          <w:sz w:val="24"/>
          <w:szCs w:val="24"/>
          <w:lang w:val="en-US"/>
        </w:rPr>
        <w:tab/>
      </w:r>
      <w:r>
        <w:t>Categories of information</w:t>
      </w:r>
      <w:r>
        <w:tab/>
      </w:r>
      <w:r>
        <w:fldChar w:fldCharType="begin"/>
      </w:r>
      <w:r>
        <w:instrText xml:space="preserve"> PAGEREF _Toc445738956 \h </w:instrText>
      </w:r>
      <w:r>
        <w:fldChar w:fldCharType="separate"/>
      </w:r>
      <w:r>
        <w:t>10</w:t>
      </w:r>
      <w:r>
        <w:fldChar w:fldCharType="end"/>
      </w:r>
    </w:p>
    <w:p w14:paraId="4F1BD113" w14:textId="77777777" w:rsidR="0041579B" w:rsidRDefault="0041579B">
      <w:pPr>
        <w:pStyle w:val="TOC1"/>
        <w:rPr>
          <w:rFonts w:eastAsiaTheme="minorEastAsia"/>
          <w:b w:val="0"/>
          <w:color w:val="auto"/>
          <w:sz w:val="24"/>
          <w:szCs w:val="24"/>
          <w:lang w:val="en-US"/>
        </w:rPr>
      </w:pPr>
      <w:r w:rsidRPr="00FE411D">
        <w:t>6.</w:t>
      </w:r>
      <w:r>
        <w:rPr>
          <w:rFonts w:eastAsiaTheme="minorEastAsia"/>
          <w:b w:val="0"/>
          <w:color w:val="auto"/>
          <w:sz w:val="24"/>
          <w:szCs w:val="24"/>
          <w:lang w:val="en-US"/>
        </w:rPr>
        <w:tab/>
      </w:r>
      <w:r>
        <w:t>BASIC GUIDANCE ON PORTRAYAL</w:t>
      </w:r>
      <w:r>
        <w:tab/>
      </w:r>
      <w:r>
        <w:fldChar w:fldCharType="begin"/>
      </w:r>
      <w:r>
        <w:instrText xml:space="preserve"> PAGEREF _Toc445738957 \h </w:instrText>
      </w:r>
      <w:r>
        <w:fldChar w:fldCharType="separate"/>
      </w:r>
      <w:r>
        <w:t>10</w:t>
      </w:r>
      <w:r>
        <w:fldChar w:fldCharType="end"/>
      </w:r>
    </w:p>
    <w:p w14:paraId="7930B29F" w14:textId="77777777" w:rsidR="0041579B" w:rsidRDefault="0041579B">
      <w:pPr>
        <w:pStyle w:val="TOC2"/>
        <w:rPr>
          <w:rFonts w:eastAsiaTheme="minorEastAsia"/>
          <w:color w:val="auto"/>
          <w:sz w:val="24"/>
          <w:szCs w:val="24"/>
          <w:lang w:val="en-US"/>
        </w:rPr>
      </w:pPr>
      <w:r w:rsidRPr="00FE411D">
        <w:t>6.1.</w:t>
      </w:r>
      <w:r>
        <w:rPr>
          <w:rFonts w:eastAsiaTheme="minorEastAsia"/>
          <w:color w:val="auto"/>
          <w:sz w:val="24"/>
          <w:szCs w:val="24"/>
          <w:lang w:val="en-US"/>
        </w:rPr>
        <w:tab/>
      </w:r>
      <w:r>
        <w:t>Six basic ways</w:t>
      </w:r>
      <w:r>
        <w:tab/>
      </w:r>
      <w:r>
        <w:fldChar w:fldCharType="begin"/>
      </w:r>
      <w:r>
        <w:instrText xml:space="preserve"> PAGEREF _Toc445738958 \h </w:instrText>
      </w:r>
      <w:r>
        <w:fldChar w:fldCharType="separate"/>
      </w:r>
      <w:r>
        <w:t>10</w:t>
      </w:r>
      <w:r>
        <w:fldChar w:fldCharType="end"/>
      </w:r>
    </w:p>
    <w:p w14:paraId="5C416D1B"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6.1.1.</w:t>
      </w:r>
      <w:r>
        <w:rPr>
          <w:rFonts w:eastAsiaTheme="minorEastAsia"/>
          <w:noProof/>
          <w:sz w:val="24"/>
          <w:szCs w:val="24"/>
          <w:lang w:val="en-US"/>
        </w:rPr>
        <w:tab/>
      </w:r>
      <w:r>
        <w:rPr>
          <w:noProof/>
        </w:rPr>
        <w:t>Alpha-numeric</w:t>
      </w:r>
      <w:r>
        <w:rPr>
          <w:noProof/>
        </w:rPr>
        <w:tab/>
      </w:r>
      <w:r>
        <w:rPr>
          <w:noProof/>
        </w:rPr>
        <w:fldChar w:fldCharType="begin"/>
      </w:r>
      <w:r>
        <w:rPr>
          <w:noProof/>
        </w:rPr>
        <w:instrText xml:space="preserve"> PAGEREF _Toc445738959 \h </w:instrText>
      </w:r>
      <w:r>
        <w:rPr>
          <w:noProof/>
        </w:rPr>
      </w:r>
      <w:r>
        <w:rPr>
          <w:noProof/>
        </w:rPr>
        <w:fldChar w:fldCharType="separate"/>
      </w:r>
      <w:r>
        <w:rPr>
          <w:noProof/>
        </w:rPr>
        <w:t>10</w:t>
      </w:r>
      <w:r>
        <w:rPr>
          <w:noProof/>
        </w:rPr>
        <w:fldChar w:fldCharType="end"/>
      </w:r>
    </w:p>
    <w:p w14:paraId="55037BA6"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6.1.2.</w:t>
      </w:r>
      <w:r>
        <w:rPr>
          <w:rFonts w:eastAsiaTheme="minorEastAsia"/>
          <w:noProof/>
          <w:sz w:val="24"/>
          <w:szCs w:val="24"/>
          <w:lang w:val="en-US"/>
        </w:rPr>
        <w:tab/>
      </w:r>
      <w:r>
        <w:rPr>
          <w:noProof/>
        </w:rPr>
        <w:t>Graph</w:t>
      </w:r>
      <w:r>
        <w:rPr>
          <w:noProof/>
        </w:rPr>
        <w:tab/>
      </w:r>
      <w:r>
        <w:rPr>
          <w:noProof/>
        </w:rPr>
        <w:fldChar w:fldCharType="begin"/>
      </w:r>
      <w:r>
        <w:rPr>
          <w:noProof/>
        </w:rPr>
        <w:instrText xml:space="preserve"> PAGEREF _Toc445738960 \h </w:instrText>
      </w:r>
      <w:r>
        <w:rPr>
          <w:noProof/>
        </w:rPr>
      </w:r>
      <w:r>
        <w:rPr>
          <w:noProof/>
        </w:rPr>
        <w:fldChar w:fldCharType="separate"/>
      </w:r>
      <w:r>
        <w:rPr>
          <w:noProof/>
        </w:rPr>
        <w:t>11</w:t>
      </w:r>
      <w:r>
        <w:rPr>
          <w:noProof/>
        </w:rPr>
        <w:fldChar w:fldCharType="end"/>
      </w:r>
    </w:p>
    <w:p w14:paraId="01AB7D27"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6.1.3.</w:t>
      </w:r>
      <w:r>
        <w:rPr>
          <w:rFonts w:eastAsiaTheme="minorEastAsia"/>
          <w:noProof/>
          <w:sz w:val="24"/>
          <w:szCs w:val="24"/>
          <w:lang w:val="en-US"/>
        </w:rPr>
        <w:tab/>
      </w:r>
      <w:r>
        <w:rPr>
          <w:noProof/>
        </w:rPr>
        <w:t>Point, line or polygon</w:t>
      </w:r>
      <w:r>
        <w:rPr>
          <w:noProof/>
        </w:rPr>
        <w:tab/>
      </w:r>
      <w:r>
        <w:rPr>
          <w:noProof/>
        </w:rPr>
        <w:fldChar w:fldCharType="begin"/>
      </w:r>
      <w:r>
        <w:rPr>
          <w:noProof/>
        </w:rPr>
        <w:instrText xml:space="preserve"> PAGEREF _Toc445738961 \h </w:instrText>
      </w:r>
      <w:r>
        <w:rPr>
          <w:noProof/>
        </w:rPr>
      </w:r>
      <w:r>
        <w:rPr>
          <w:noProof/>
        </w:rPr>
        <w:fldChar w:fldCharType="separate"/>
      </w:r>
      <w:r>
        <w:rPr>
          <w:noProof/>
        </w:rPr>
        <w:t>11</w:t>
      </w:r>
      <w:r>
        <w:rPr>
          <w:noProof/>
        </w:rPr>
        <w:fldChar w:fldCharType="end"/>
      </w:r>
    </w:p>
    <w:p w14:paraId="2AECFF96"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6.1.4.</w:t>
      </w:r>
      <w:r>
        <w:rPr>
          <w:rFonts w:eastAsiaTheme="minorEastAsia"/>
          <w:noProof/>
          <w:sz w:val="24"/>
          <w:szCs w:val="24"/>
          <w:lang w:val="en-US"/>
        </w:rPr>
        <w:tab/>
      </w:r>
      <w:r>
        <w:rPr>
          <w:noProof/>
        </w:rPr>
        <w:t>Symbol</w:t>
      </w:r>
      <w:r>
        <w:rPr>
          <w:noProof/>
        </w:rPr>
        <w:tab/>
      </w:r>
      <w:r>
        <w:rPr>
          <w:noProof/>
        </w:rPr>
        <w:fldChar w:fldCharType="begin"/>
      </w:r>
      <w:r>
        <w:rPr>
          <w:noProof/>
        </w:rPr>
        <w:instrText xml:space="preserve"> PAGEREF _Toc445738962 \h </w:instrText>
      </w:r>
      <w:r>
        <w:rPr>
          <w:noProof/>
        </w:rPr>
      </w:r>
      <w:r>
        <w:rPr>
          <w:noProof/>
        </w:rPr>
        <w:fldChar w:fldCharType="separate"/>
      </w:r>
      <w:r>
        <w:rPr>
          <w:noProof/>
        </w:rPr>
        <w:t>11</w:t>
      </w:r>
      <w:r>
        <w:rPr>
          <w:noProof/>
        </w:rPr>
        <w:fldChar w:fldCharType="end"/>
      </w:r>
    </w:p>
    <w:p w14:paraId="6115DCBB"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6.1.5.</w:t>
      </w:r>
      <w:r>
        <w:rPr>
          <w:rFonts w:eastAsiaTheme="minorEastAsia"/>
          <w:noProof/>
          <w:sz w:val="24"/>
          <w:szCs w:val="24"/>
          <w:lang w:val="en-US"/>
        </w:rPr>
        <w:tab/>
      </w:r>
      <w:r>
        <w:rPr>
          <w:noProof/>
        </w:rPr>
        <w:t>Geo-spatial</w:t>
      </w:r>
      <w:r>
        <w:rPr>
          <w:noProof/>
        </w:rPr>
        <w:tab/>
      </w:r>
      <w:r>
        <w:rPr>
          <w:noProof/>
        </w:rPr>
        <w:fldChar w:fldCharType="begin"/>
      </w:r>
      <w:r>
        <w:rPr>
          <w:noProof/>
        </w:rPr>
        <w:instrText xml:space="preserve"> PAGEREF _Toc445738963 \h </w:instrText>
      </w:r>
      <w:r>
        <w:rPr>
          <w:noProof/>
        </w:rPr>
      </w:r>
      <w:r>
        <w:rPr>
          <w:noProof/>
        </w:rPr>
        <w:fldChar w:fldCharType="separate"/>
      </w:r>
      <w:r>
        <w:rPr>
          <w:noProof/>
        </w:rPr>
        <w:t>11</w:t>
      </w:r>
      <w:r>
        <w:rPr>
          <w:noProof/>
        </w:rPr>
        <w:fldChar w:fldCharType="end"/>
      </w:r>
    </w:p>
    <w:p w14:paraId="1EC1EE77"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6.1.6.</w:t>
      </w:r>
      <w:r>
        <w:rPr>
          <w:rFonts w:eastAsiaTheme="minorEastAsia"/>
          <w:noProof/>
          <w:sz w:val="24"/>
          <w:szCs w:val="24"/>
          <w:lang w:val="en-US"/>
        </w:rPr>
        <w:tab/>
      </w:r>
      <w:r>
        <w:rPr>
          <w:noProof/>
        </w:rPr>
        <w:t>Imagery</w:t>
      </w:r>
      <w:r>
        <w:rPr>
          <w:noProof/>
        </w:rPr>
        <w:tab/>
      </w:r>
      <w:r>
        <w:rPr>
          <w:noProof/>
        </w:rPr>
        <w:fldChar w:fldCharType="begin"/>
      </w:r>
      <w:r>
        <w:rPr>
          <w:noProof/>
        </w:rPr>
        <w:instrText xml:space="preserve"> PAGEREF _Toc445738964 \h </w:instrText>
      </w:r>
      <w:r>
        <w:rPr>
          <w:noProof/>
        </w:rPr>
      </w:r>
      <w:r>
        <w:rPr>
          <w:noProof/>
        </w:rPr>
        <w:fldChar w:fldCharType="separate"/>
      </w:r>
      <w:r>
        <w:rPr>
          <w:noProof/>
        </w:rPr>
        <w:t>11</w:t>
      </w:r>
      <w:r>
        <w:rPr>
          <w:noProof/>
        </w:rPr>
        <w:fldChar w:fldCharType="end"/>
      </w:r>
    </w:p>
    <w:p w14:paraId="10E620BA" w14:textId="77777777" w:rsidR="0041579B" w:rsidRDefault="0041579B">
      <w:pPr>
        <w:pStyle w:val="TOC2"/>
        <w:rPr>
          <w:rFonts w:eastAsiaTheme="minorEastAsia"/>
          <w:color w:val="auto"/>
          <w:sz w:val="24"/>
          <w:szCs w:val="24"/>
          <w:lang w:val="en-US"/>
        </w:rPr>
      </w:pPr>
      <w:r w:rsidRPr="00FE411D">
        <w:t>6.2.</w:t>
      </w:r>
      <w:r>
        <w:rPr>
          <w:rFonts w:eastAsiaTheme="minorEastAsia"/>
          <w:color w:val="auto"/>
          <w:sz w:val="24"/>
          <w:szCs w:val="24"/>
          <w:lang w:val="en-US"/>
        </w:rPr>
        <w:tab/>
      </w:r>
      <w:r>
        <w:t>Guiding Principles</w:t>
      </w:r>
      <w:r>
        <w:tab/>
      </w:r>
      <w:r>
        <w:fldChar w:fldCharType="begin"/>
      </w:r>
      <w:r>
        <w:instrText xml:space="preserve"> PAGEREF _Toc445738965 \h </w:instrText>
      </w:r>
      <w:r>
        <w:fldChar w:fldCharType="separate"/>
      </w:r>
      <w:r>
        <w:t>11</w:t>
      </w:r>
      <w:r>
        <w:fldChar w:fldCharType="end"/>
      </w:r>
    </w:p>
    <w:p w14:paraId="67823CB6" w14:textId="77777777" w:rsidR="0041579B" w:rsidRDefault="0041579B">
      <w:pPr>
        <w:pStyle w:val="TOC2"/>
        <w:rPr>
          <w:rFonts w:eastAsiaTheme="minorEastAsia"/>
          <w:color w:val="auto"/>
          <w:sz w:val="24"/>
          <w:szCs w:val="24"/>
          <w:lang w:val="en-US"/>
        </w:rPr>
      </w:pPr>
      <w:r w:rsidRPr="00FE411D">
        <w:t>6.3.</w:t>
      </w:r>
      <w:r>
        <w:rPr>
          <w:rFonts w:eastAsiaTheme="minorEastAsia"/>
          <w:color w:val="auto"/>
          <w:sz w:val="24"/>
          <w:szCs w:val="24"/>
          <w:lang w:val="en-US"/>
        </w:rPr>
        <w:tab/>
      </w:r>
      <w:r>
        <w:t>Examples of portrayal</w:t>
      </w:r>
      <w:r>
        <w:tab/>
      </w:r>
      <w:r>
        <w:fldChar w:fldCharType="begin"/>
      </w:r>
      <w:r>
        <w:instrText xml:space="preserve"> PAGEREF _Toc445738966 \h </w:instrText>
      </w:r>
      <w:r>
        <w:fldChar w:fldCharType="separate"/>
      </w:r>
      <w:r>
        <w:t>12</w:t>
      </w:r>
      <w:r>
        <w:fldChar w:fldCharType="end"/>
      </w:r>
    </w:p>
    <w:p w14:paraId="0A5FF45A" w14:textId="77777777" w:rsidR="0041579B" w:rsidRDefault="0041579B">
      <w:pPr>
        <w:pStyle w:val="TOC1"/>
        <w:rPr>
          <w:rFonts w:eastAsiaTheme="minorEastAsia"/>
          <w:b w:val="0"/>
          <w:color w:val="auto"/>
          <w:sz w:val="24"/>
          <w:szCs w:val="24"/>
          <w:lang w:val="en-US"/>
        </w:rPr>
      </w:pPr>
      <w:r w:rsidRPr="00FE411D">
        <w:t>7.</w:t>
      </w:r>
      <w:r>
        <w:rPr>
          <w:rFonts w:eastAsiaTheme="minorEastAsia"/>
          <w:b w:val="0"/>
          <w:color w:val="auto"/>
          <w:sz w:val="24"/>
          <w:szCs w:val="24"/>
          <w:lang w:val="en-US"/>
        </w:rPr>
        <w:tab/>
      </w:r>
      <w:r>
        <w:t>CURRENT PRESENTATION/DISPLAY STANDARDS</w:t>
      </w:r>
      <w:r>
        <w:tab/>
      </w:r>
      <w:r>
        <w:fldChar w:fldCharType="begin"/>
      </w:r>
      <w:r>
        <w:instrText xml:space="preserve"> PAGEREF _Toc445738967 \h </w:instrText>
      </w:r>
      <w:r>
        <w:fldChar w:fldCharType="separate"/>
      </w:r>
      <w:r>
        <w:t>12</w:t>
      </w:r>
      <w:r>
        <w:fldChar w:fldCharType="end"/>
      </w:r>
    </w:p>
    <w:p w14:paraId="1E2DD932" w14:textId="77777777" w:rsidR="0041579B" w:rsidRDefault="0041579B">
      <w:pPr>
        <w:pStyle w:val="TOC2"/>
        <w:rPr>
          <w:rFonts w:eastAsiaTheme="minorEastAsia"/>
          <w:color w:val="auto"/>
          <w:sz w:val="24"/>
          <w:szCs w:val="24"/>
          <w:lang w:val="en-US"/>
        </w:rPr>
      </w:pPr>
      <w:r w:rsidRPr="00FE411D">
        <w:t>7.1.</w:t>
      </w:r>
      <w:r>
        <w:rPr>
          <w:rFonts w:eastAsiaTheme="minorEastAsia"/>
          <w:color w:val="auto"/>
          <w:sz w:val="24"/>
          <w:szCs w:val="24"/>
          <w:lang w:val="en-US"/>
        </w:rPr>
        <w:tab/>
      </w:r>
      <w:r>
        <w:t>ECDIS</w:t>
      </w:r>
      <w:r>
        <w:tab/>
      </w:r>
      <w:r>
        <w:fldChar w:fldCharType="begin"/>
      </w:r>
      <w:r>
        <w:instrText xml:space="preserve"> PAGEREF _Toc445738968 \h </w:instrText>
      </w:r>
      <w:r>
        <w:fldChar w:fldCharType="separate"/>
      </w:r>
      <w:r>
        <w:t>12</w:t>
      </w:r>
      <w:r>
        <w:fldChar w:fldCharType="end"/>
      </w:r>
    </w:p>
    <w:p w14:paraId="5FF204FD" w14:textId="77777777" w:rsidR="0041579B" w:rsidRDefault="0041579B">
      <w:pPr>
        <w:pStyle w:val="TOC2"/>
        <w:rPr>
          <w:rFonts w:eastAsiaTheme="minorEastAsia"/>
          <w:color w:val="auto"/>
          <w:sz w:val="24"/>
          <w:szCs w:val="24"/>
          <w:lang w:val="en-US"/>
        </w:rPr>
      </w:pPr>
      <w:r w:rsidRPr="00FE411D">
        <w:t>7.2.</w:t>
      </w:r>
      <w:r>
        <w:rPr>
          <w:rFonts w:eastAsiaTheme="minorEastAsia"/>
          <w:color w:val="auto"/>
          <w:sz w:val="24"/>
          <w:szCs w:val="24"/>
          <w:lang w:val="en-US"/>
        </w:rPr>
        <w:tab/>
      </w:r>
      <w:r>
        <w:t>Radar</w:t>
      </w:r>
      <w:r>
        <w:tab/>
      </w:r>
      <w:r>
        <w:fldChar w:fldCharType="begin"/>
      </w:r>
      <w:r>
        <w:instrText xml:space="preserve"> PAGEREF _Toc445738969 \h </w:instrText>
      </w:r>
      <w:r>
        <w:fldChar w:fldCharType="separate"/>
      </w:r>
      <w:r>
        <w:t>16</w:t>
      </w:r>
      <w:r>
        <w:fldChar w:fldCharType="end"/>
      </w:r>
    </w:p>
    <w:p w14:paraId="62B65618" w14:textId="77777777" w:rsidR="0041579B" w:rsidRDefault="0041579B">
      <w:pPr>
        <w:pStyle w:val="TOC2"/>
        <w:rPr>
          <w:rFonts w:eastAsiaTheme="minorEastAsia"/>
          <w:color w:val="auto"/>
          <w:sz w:val="24"/>
          <w:szCs w:val="24"/>
          <w:lang w:val="en-US"/>
        </w:rPr>
      </w:pPr>
      <w:r w:rsidRPr="00FE411D">
        <w:t>7.3.</w:t>
      </w:r>
      <w:r>
        <w:rPr>
          <w:rFonts w:eastAsiaTheme="minorEastAsia"/>
          <w:color w:val="auto"/>
          <w:sz w:val="24"/>
          <w:szCs w:val="24"/>
          <w:lang w:val="en-US"/>
        </w:rPr>
        <w:tab/>
      </w:r>
      <w:r>
        <w:t>AIS</w:t>
      </w:r>
      <w:r>
        <w:tab/>
      </w:r>
      <w:r>
        <w:fldChar w:fldCharType="begin"/>
      </w:r>
      <w:r>
        <w:instrText xml:space="preserve"> PAGEREF _Toc445738970 \h </w:instrText>
      </w:r>
      <w:r>
        <w:fldChar w:fldCharType="separate"/>
      </w:r>
      <w:r>
        <w:t>18</w:t>
      </w:r>
      <w:r>
        <w:fldChar w:fldCharType="end"/>
      </w:r>
    </w:p>
    <w:p w14:paraId="0811BE0C" w14:textId="77777777" w:rsidR="0041579B" w:rsidRDefault="0041579B">
      <w:pPr>
        <w:pStyle w:val="TOC2"/>
        <w:rPr>
          <w:rFonts w:eastAsiaTheme="minorEastAsia"/>
          <w:color w:val="auto"/>
          <w:sz w:val="24"/>
          <w:szCs w:val="24"/>
          <w:lang w:val="en-US"/>
        </w:rPr>
      </w:pPr>
      <w:r w:rsidRPr="00FE411D">
        <w:t>7.4.</w:t>
      </w:r>
      <w:r>
        <w:rPr>
          <w:rFonts w:eastAsiaTheme="minorEastAsia"/>
          <w:color w:val="auto"/>
          <w:sz w:val="24"/>
          <w:szCs w:val="24"/>
          <w:lang w:val="en-US"/>
        </w:rPr>
        <w:tab/>
      </w:r>
      <w:r>
        <w:t>INS</w:t>
      </w:r>
      <w:r>
        <w:tab/>
      </w:r>
      <w:r>
        <w:fldChar w:fldCharType="begin"/>
      </w:r>
      <w:r>
        <w:instrText xml:space="preserve"> PAGEREF _Toc445738971 \h </w:instrText>
      </w:r>
      <w:r>
        <w:fldChar w:fldCharType="separate"/>
      </w:r>
      <w:r>
        <w:t>20</w:t>
      </w:r>
      <w:r>
        <w:fldChar w:fldCharType="end"/>
      </w:r>
    </w:p>
    <w:p w14:paraId="2BB49858" w14:textId="77777777" w:rsidR="0041579B" w:rsidRDefault="0041579B">
      <w:pPr>
        <w:pStyle w:val="TOC1"/>
        <w:rPr>
          <w:rFonts w:eastAsiaTheme="minorEastAsia"/>
          <w:b w:val="0"/>
          <w:color w:val="auto"/>
          <w:sz w:val="24"/>
          <w:szCs w:val="24"/>
          <w:lang w:val="en-US"/>
        </w:rPr>
      </w:pPr>
      <w:r w:rsidRPr="00FE411D">
        <w:t>8.</w:t>
      </w:r>
      <w:r>
        <w:rPr>
          <w:rFonts w:eastAsiaTheme="minorEastAsia"/>
          <w:b w:val="0"/>
          <w:color w:val="auto"/>
          <w:sz w:val="24"/>
          <w:szCs w:val="24"/>
          <w:lang w:val="en-US"/>
        </w:rPr>
        <w:tab/>
      </w:r>
      <w:r>
        <w:t>DEFINITIONS &amp; ACRONYMS</w:t>
      </w:r>
      <w:r>
        <w:tab/>
      </w:r>
      <w:r>
        <w:fldChar w:fldCharType="begin"/>
      </w:r>
      <w:r>
        <w:instrText xml:space="preserve"> PAGEREF _Toc445738972 \h </w:instrText>
      </w:r>
      <w:r>
        <w:fldChar w:fldCharType="separate"/>
      </w:r>
      <w:r>
        <w:t>21</w:t>
      </w:r>
      <w:r>
        <w:fldChar w:fldCharType="end"/>
      </w:r>
    </w:p>
    <w:p w14:paraId="4A453478" w14:textId="77777777" w:rsidR="0041579B" w:rsidRDefault="0041579B">
      <w:pPr>
        <w:pStyle w:val="TOC2"/>
        <w:rPr>
          <w:rFonts w:eastAsiaTheme="minorEastAsia"/>
          <w:color w:val="auto"/>
          <w:sz w:val="24"/>
          <w:szCs w:val="24"/>
          <w:lang w:val="en-US"/>
        </w:rPr>
      </w:pPr>
      <w:r w:rsidRPr="00FE411D">
        <w:t>8.1.</w:t>
      </w:r>
      <w:r>
        <w:rPr>
          <w:rFonts w:eastAsiaTheme="minorEastAsia"/>
          <w:color w:val="auto"/>
          <w:sz w:val="24"/>
          <w:szCs w:val="24"/>
          <w:lang w:val="en-US"/>
        </w:rPr>
        <w:tab/>
      </w:r>
      <w:r>
        <w:t>Definitions</w:t>
      </w:r>
      <w:r>
        <w:tab/>
      </w:r>
      <w:r>
        <w:fldChar w:fldCharType="begin"/>
      </w:r>
      <w:r>
        <w:instrText xml:space="preserve"> PAGEREF _Toc445738973 \h </w:instrText>
      </w:r>
      <w:r>
        <w:fldChar w:fldCharType="separate"/>
      </w:r>
      <w:r>
        <w:t>21</w:t>
      </w:r>
      <w:r>
        <w:fldChar w:fldCharType="end"/>
      </w:r>
    </w:p>
    <w:p w14:paraId="5BFACAE4" w14:textId="77777777" w:rsidR="0041579B" w:rsidRDefault="0041579B">
      <w:pPr>
        <w:pStyle w:val="TOC2"/>
        <w:rPr>
          <w:rFonts w:eastAsiaTheme="minorEastAsia"/>
          <w:color w:val="auto"/>
          <w:sz w:val="24"/>
          <w:szCs w:val="24"/>
          <w:lang w:val="en-US"/>
        </w:rPr>
      </w:pPr>
      <w:r w:rsidRPr="00FE411D">
        <w:t>8.2.</w:t>
      </w:r>
      <w:r>
        <w:rPr>
          <w:rFonts w:eastAsiaTheme="minorEastAsia"/>
          <w:color w:val="auto"/>
          <w:sz w:val="24"/>
          <w:szCs w:val="24"/>
          <w:lang w:val="en-US"/>
        </w:rPr>
        <w:tab/>
      </w:r>
      <w:r>
        <w:t>Acronyms</w:t>
      </w:r>
      <w:r>
        <w:tab/>
      </w:r>
      <w:r>
        <w:fldChar w:fldCharType="begin"/>
      </w:r>
      <w:r>
        <w:instrText xml:space="preserve"> PAGEREF _Toc445738974 \h </w:instrText>
      </w:r>
      <w:r>
        <w:fldChar w:fldCharType="separate"/>
      </w:r>
      <w:r>
        <w:t>24</w:t>
      </w:r>
      <w:r>
        <w:fldChar w:fldCharType="end"/>
      </w:r>
    </w:p>
    <w:p w14:paraId="3F466ADD" w14:textId="77777777" w:rsidR="0041579B" w:rsidRDefault="0041579B">
      <w:pPr>
        <w:pStyle w:val="TOC4"/>
        <w:rPr>
          <w:rFonts w:eastAsiaTheme="minorEastAsia"/>
          <w:b w:val="0"/>
          <w:noProof/>
          <w:color w:val="auto"/>
          <w:sz w:val="24"/>
          <w:szCs w:val="24"/>
          <w:lang w:val="en-US"/>
        </w:rPr>
      </w:pPr>
      <w:r w:rsidRPr="00FE411D">
        <w:rPr>
          <w:noProof/>
          <w:u w:color="407EC9"/>
        </w:rPr>
        <w:t>ANNEX A</w:t>
      </w:r>
      <w:r>
        <w:rPr>
          <w:rFonts w:eastAsiaTheme="minorEastAsia"/>
          <w:b w:val="0"/>
          <w:noProof/>
          <w:color w:val="auto"/>
          <w:sz w:val="24"/>
          <w:szCs w:val="24"/>
          <w:lang w:val="en-US"/>
        </w:rPr>
        <w:tab/>
      </w:r>
      <w:r w:rsidRPr="00FE411D">
        <w:rPr>
          <w:noProof/>
        </w:rPr>
        <w:t>PORTRAYAL EXAMPLES ON THE IALA E-NAVIGATION PORTAL</w:t>
      </w:r>
      <w:r>
        <w:rPr>
          <w:noProof/>
        </w:rPr>
        <w:tab/>
      </w:r>
      <w:r>
        <w:rPr>
          <w:noProof/>
        </w:rPr>
        <w:fldChar w:fldCharType="begin"/>
      </w:r>
      <w:r>
        <w:rPr>
          <w:noProof/>
        </w:rPr>
        <w:instrText xml:space="preserve"> PAGEREF _Toc445738975 \h </w:instrText>
      </w:r>
      <w:r>
        <w:rPr>
          <w:noProof/>
        </w:rPr>
      </w:r>
      <w:r>
        <w:rPr>
          <w:noProof/>
        </w:rPr>
        <w:fldChar w:fldCharType="separate"/>
      </w:r>
      <w:r>
        <w:rPr>
          <w:noProof/>
        </w:rPr>
        <w:t>26</w:t>
      </w:r>
      <w:r>
        <w:rPr>
          <w:noProof/>
        </w:rPr>
        <w:fldChar w:fldCharType="end"/>
      </w:r>
    </w:p>
    <w:p w14:paraId="66194D0F" w14:textId="434B9B15" w:rsidR="00642025" w:rsidRPr="005B1BC7" w:rsidRDefault="004A4EC4" w:rsidP="0093492E">
      <w:pPr>
        <w:rPr>
          <w:b/>
          <w:color w:val="00558C" w:themeColor="accent1"/>
          <w:sz w:val="22"/>
        </w:rPr>
      </w:pPr>
      <w:r w:rsidRPr="005B1BC7">
        <w:rPr>
          <w:rFonts w:eastAsia="Times New Roman" w:cs="Times New Roman"/>
          <w:b/>
          <w:color w:val="00558C" w:themeColor="accent1"/>
          <w:sz w:val="22"/>
          <w:szCs w:val="20"/>
        </w:rPr>
        <w:fldChar w:fldCharType="end"/>
      </w:r>
    </w:p>
    <w:p w14:paraId="4397F051" w14:textId="77777777" w:rsidR="00EB6F3C" w:rsidRPr="005B1BC7" w:rsidRDefault="00EB6F3C" w:rsidP="003274DB"/>
    <w:p w14:paraId="3D30231C" w14:textId="77777777" w:rsidR="00790277" w:rsidRPr="005B1BC7" w:rsidRDefault="00790277" w:rsidP="003274DB">
      <w:pPr>
        <w:sectPr w:rsidR="00790277" w:rsidRPr="005B1BC7"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797AEACC" w14:textId="4727CE67" w:rsidR="004944C8" w:rsidRPr="005B1BC7" w:rsidRDefault="00C56BF7" w:rsidP="00DE2814">
      <w:pPr>
        <w:pStyle w:val="Heading1"/>
      </w:pPr>
      <w:bookmarkStart w:id="2" w:name="_Toc445738945"/>
      <w:r w:rsidRPr="005B1BC7">
        <w:lastRenderedPageBreak/>
        <w:t>INTRODUCTION</w:t>
      </w:r>
      <w:bookmarkEnd w:id="2"/>
    </w:p>
    <w:p w14:paraId="7B8E9F9F" w14:textId="77777777" w:rsidR="004944C8" w:rsidRPr="005B1BC7" w:rsidRDefault="004944C8" w:rsidP="004944C8">
      <w:pPr>
        <w:pStyle w:val="Heading1separatationline"/>
      </w:pPr>
    </w:p>
    <w:p w14:paraId="2BE1DFA1" w14:textId="77777777" w:rsidR="00C56BF7" w:rsidRPr="005B1BC7" w:rsidRDefault="00C56BF7" w:rsidP="00C56BF7">
      <w:pPr>
        <w:pStyle w:val="BodyText"/>
      </w:pPr>
      <w:r w:rsidRPr="005B1BC7">
        <w:t xml:space="preserve">IMO has defined e-Navigation as: </w:t>
      </w:r>
    </w:p>
    <w:p w14:paraId="0AEA3957" w14:textId="0CC32A71" w:rsidR="00C56BF7" w:rsidRPr="005B1BC7" w:rsidRDefault="00C56BF7" w:rsidP="00C56BF7">
      <w:pPr>
        <w:pStyle w:val="BodyText"/>
        <w:ind w:left="567"/>
      </w:pPr>
      <w:r w:rsidRPr="005B1BC7">
        <w:t>'</w:t>
      </w:r>
      <w:r w:rsidRPr="005B1BC7">
        <w:rPr>
          <w:i/>
        </w:rPr>
        <w:t xml:space="preserve">the harmonized collection, integration, exchange, </w:t>
      </w:r>
      <w:r w:rsidRPr="005B1BC7">
        <w:rPr>
          <w:b/>
          <w:i/>
        </w:rPr>
        <w:t>presentation</w:t>
      </w:r>
      <w:r w:rsidRPr="005B1BC7">
        <w:rPr>
          <w:i/>
        </w:rPr>
        <w:t xml:space="preserve"> and analysis of marine information onboard and ashore by electronic means to enhance berth to berth navigation and related services for safety and security at sea and protection of the marine environment.</w:t>
      </w:r>
      <w:r w:rsidRPr="005B1BC7">
        <w:t>'</w:t>
      </w:r>
      <w:r w:rsidR="007B4315" w:rsidRPr="005B1BC7">
        <w:rPr>
          <w:rStyle w:val="FootnoteReference"/>
        </w:rPr>
        <w:footnoteReference w:id="1"/>
      </w:r>
    </w:p>
    <w:p w14:paraId="56A668B7" w14:textId="6A87F406" w:rsidR="00C56BF7" w:rsidRPr="005B1BC7" w:rsidRDefault="00C56BF7" w:rsidP="00C56BF7">
      <w:pPr>
        <w:pStyle w:val="BodyText"/>
      </w:pPr>
      <w:r w:rsidRPr="005B1BC7">
        <w:t>The term 'presentation' pertains to the manner in which information is displayed. In the case of e-Navigation, this is primarily through electronic means. In a broader sense, the term 'port</w:t>
      </w:r>
      <w:r w:rsidR="00DE0CEE" w:rsidRPr="005B1BC7">
        <w:t>rayal' has been defined as the '</w:t>
      </w:r>
      <w:r w:rsidRPr="005B1BC7">
        <w:t>presentation of information to humans</w:t>
      </w:r>
      <w:r w:rsidR="00DE0CEE" w:rsidRPr="005B1BC7">
        <w:t>'</w:t>
      </w:r>
      <w:r w:rsidRPr="005B1BC7">
        <w:t xml:space="preserve"> (ISO 19117).  This may include visual, sound and touch (haptics).</w:t>
      </w:r>
      <w:r w:rsidR="00DE0CEE" w:rsidRPr="005B1BC7">
        <w:t xml:space="preserve"> </w:t>
      </w:r>
      <w:r w:rsidRPr="005B1BC7">
        <w:t xml:space="preserve"> However, for the purposes of this Guideline, the term ‘portrayal’ primarily refers to visual means of displaying e-Navigation related information.</w:t>
      </w:r>
    </w:p>
    <w:p w14:paraId="490C1177" w14:textId="5F03EA47" w:rsidR="00C56BF7" w:rsidRPr="005B1BC7" w:rsidRDefault="00C56BF7" w:rsidP="00C56BF7">
      <w:pPr>
        <w:pStyle w:val="BodyText"/>
      </w:pPr>
      <w:r w:rsidRPr="005B1BC7">
        <w:t>The objective of this document is to provide guidance on how to achieve a 'harmonized presentation' of information ashore with the presentation on board in the e-Navigation context.</w:t>
      </w:r>
      <w:r w:rsidR="007B4315" w:rsidRPr="005B1BC7">
        <w:rPr>
          <w:rStyle w:val="FootnoteReference"/>
        </w:rPr>
        <w:footnoteReference w:id="2"/>
      </w:r>
      <w:r w:rsidRPr="005B1BC7">
        <w:t xml:space="preserve">  The goal is to achieve improved common understanding of situations by shore side users and ship navigators by having similar portrayal of common information.  This will support the goal of e-Navigation for enhancing navigation safety and efficiency.</w:t>
      </w:r>
    </w:p>
    <w:p w14:paraId="6F06EC07" w14:textId="6B7A9FEF" w:rsidR="00C56BF7" w:rsidRPr="005B1BC7" w:rsidRDefault="00C56BF7" w:rsidP="00C56BF7">
      <w:pPr>
        <w:pStyle w:val="Heading1"/>
      </w:pPr>
      <w:bookmarkStart w:id="3" w:name="_Toc445738946"/>
      <w:r w:rsidRPr="005B1BC7">
        <w:t>BACKGROUND</w:t>
      </w:r>
      <w:bookmarkEnd w:id="3"/>
    </w:p>
    <w:p w14:paraId="5A567D8C" w14:textId="77777777" w:rsidR="00C56BF7" w:rsidRPr="005B1BC7" w:rsidRDefault="00C56BF7" w:rsidP="00C56BF7">
      <w:pPr>
        <w:pStyle w:val="Heading1separatationline"/>
      </w:pPr>
    </w:p>
    <w:p w14:paraId="5EB4BBCB" w14:textId="1DD27A13" w:rsidR="00C56BF7" w:rsidRPr="005B1BC7" w:rsidRDefault="00C56BF7" w:rsidP="00C56BF7">
      <w:pPr>
        <w:pStyle w:val="BodyText"/>
      </w:pPr>
      <w:r w:rsidRPr="005B1BC7">
        <w:t>In July 2006, the 81st Session of the IMO Maritime Safety Committee (MSC) first decided to include e-Navigation in the work programmes of the Safety-of-Navigation (NAV) and Communications and Search and Rescue (COMSAR) Sub-Committees.  The 'Development of an e-Navigation strategy' became a high-priority item with a target completion date of 2008.</w:t>
      </w:r>
    </w:p>
    <w:p w14:paraId="34D5B2C0" w14:textId="7CA97433" w:rsidR="00C56BF7" w:rsidRPr="005B1BC7" w:rsidRDefault="00C56BF7" w:rsidP="00C56BF7">
      <w:pPr>
        <w:pStyle w:val="BodyText"/>
      </w:pPr>
      <w:r w:rsidRPr="005B1BC7">
        <w:t xml:space="preserve">In December 2008, MSC 85 adopted a 'Strategy for the Development and Implementation of e-Navigation' (MSC 85/26/Add.1 Annex 20). </w:t>
      </w:r>
      <w:r w:rsidR="00DE0CEE" w:rsidRPr="005B1BC7">
        <w:t xml:space="preserve"> </w:t>
      </w:r>
      <w:r w:rsidRPr="005B1BC7">
        <w:t xml:space="preserve">This comprehensive document </w:t>
      </w:r>
      <w:proofErr w:type="spellStart"/>
      <w:r w:rsidRPr="005B1BC7">
        <w:t>document</w:t>
      </w:r>
      <w:proofErr w:type="spellEnd"/>
      <w:r w:rsidRPr="005B1BC7">
        <w:t xml:space="preserve"> defined e-Navigation and described the scope as being: 'intended to meet present and future user needs through harmonization of marine navigation systems and supporting shore services.'  In addition to describing the need, case for, vision, and benefits of e-Navigation, the core objectives of the e-Navigation concept were described. Included with this document was a description of the responsibilities that come with IMO ownership and control (Annex 1), and a summary of potential shipborne and shore-based users (Annex 2).</w:t>
      </w:r>
    </w:p>
    <w:p w14:paraId="05374ED7" w14:textId="0BDBC98F" w:rsidR="00C56BF7" w:rsidRPr="005B1BC7" w:rsidRDefault="00C56BF7" w:rsidP="00C56BF7">
      <w:pPr>
        <w:pStyle w:val="BodyText"/>
      </w:pPr>
      <w:r w:rsidRPr="005B1BC7">
        <w:t xml:space="preserve">In 2006, IALA established an e-Navigation Committee. </w:t>
      </w:r>
      <w:r w:rsidR="00DE0CEE" w:rsidRPr="005B1BC7">
        <w:t xml:space="preserve"> </w:t>
      </w:r>
      <w:r w:rsidRPr="005B1BC7">
        <w:t>After the IALA e-Navigation Seminar in July 2007, the IALA Committee established six working groups to advance the work of IALA’s e-Navigation work programme.  The IALA e-NAV Information Portrayal WG was established in September 2010 with the overall objective to:</w:t>
      </w:r>
    </w:p>
    <w:p w14:paraId="35D82E7A" w14:textId="7C912EDB" w:rsidR="00C56BF7" w:rsidRPr="005B1BC7" w:rsidRDefault="00C56BF7" w:rsidP="00C56BF7">
      <w:pPr>
        <w:pStyle w:val="BodyText"/>
        <w:ind w:left="567"/>
      </w:pPr>
      <w:r w:rsidRPr="005B1BC7">
        <w:t>'</w:t>
      </w:r>
      <w:r w:rsidRPr="005B1BC7">
        <w:rPr>
          <w:i/>
        </w:rPr>
        <w:t>Recommend suitable 'guidance' regarding how the presentation and display of e-Navigation related information should be harmonized for both shipborne and shore-based systems/services, and to what extent.</w:t>
      </w:r>
      <w:r w:rsidRPr="005B1BC7">
        <w:t>'</w:t>
      </w:r>
    </w:p>
    <w:p w14:paraId="176E07CF" w14:textId="617A1324" w:rsidR="00C56BF7" w:rsidRPr="005B1BC7" w:rsidRDefault="00C56BF7" w:rsidP="00C56BF7">
      <w:pPr>
        <w:pStyle w:val="BodyText"/>
      </w:pPr>
      <w:r w:rsidRPr="005B1BC7">
        <w:t>This Guideline is the result of this effort.</w:t>
      </w:r>
      <w:r w:rsidR="007B4315" w:rsidRPr="005B1BC7">
        <w:rPr>
          <w:rStyle w:val="FootnoteReference"/>
        </w:rPr>
        <w:footnoteReference w:id="3"/>
      </w:r>
    </w:p>
    <w:p w14:paraId="732E453F" w14:textId="47FE0598" w:rsidR="00C56BF7" w:rsidRPr="005B1BC7" w:rsidRDefault="00C56BF7" w:rsidP="00C56BF7">
      <w:pPr>
        <w:pStyle w:val="Heading1"/>
      </w:pPr>
      <w:bookmarkStart w:id="4" w:name="_Toc445738947"/>
      <w:r w:rsidRPr="005B1BC7">
        <w:t>SCOPE</w:t>
      </w:r>
      <w:bookmarkEnd w:id="4"/>
    </w:p>
    <w:p w14:paraId="77296BD6" w14:textId="77777777" w:rsidR="00C56BF7" w:rsidRPr="005B1BC7" w:rsidRDefault="00C56BF7" w:rsidP="00C56BF7">
      <w:pPr>
        <w:pStyle w:val="Heading1separatationline"/>
      </w:pPr>
    </w:p>
    <w:p w14:paraId="57F8187C" w14:textId="648846A9" w:rsidR="00C56BF7" w:rsidRPr="005B1BC7" w:rsidRDefault="00C56BF7" w:rsidP="00C56BF7">
      <w:pPr>
        <w:pStyle w:val="BodyText"/>
      </w:pPr>
      <w:r w:rsidRPr="005B1BC7">
        <w:t xml:space="preserve">Since e-Navigation is an evolutionary process, this Guideline is intended to be descriptive – not prescriptive.  Until more practical experience is gained, it is premature to prescribe specific means to present / display e-Navigation </w:t>
      </w:r>
      <w:r w:rsidRPr="005B1BC7">
        <w:lastRenderedPageBreak/>
        <w:t>related information.  As such, the intent is to publish a general, goal-based guideline whereby over-arching objectives are defined, but freedom to innovate is left to both developers and users.  This document is not providing guidance for e-Navigational portrayal on the ships as this is defined by other competent bodies but rather takes the relevant existing and being developed ship portrayal standards and guidelines into consideration to guide shore side system development.</w:t>
      </w:r>
    </w:p>
    <w:p w14:paraId="63D02A1B" w14:textId="5B0BB95A" w:rsidR="00C56BF7" w:rsidRPr="005B1BC7" w:rsidRDefault="00C56BF7" w:rsidP="00C56BF7">
      <w:pPr>
        <w:pStyle w:val="Heading2"/>
      </w:pPr>
      <w:bookmarkStart w:id="5" w:name="_Toc445738948"/>
      <w:r w:rsidRPr="005B1BC7">
        <w:t>Core Objectives</w:t>
      </w:r>
      <w:bookmarkEnd w:id="5"/>
    </w:p>
    <w:p w14:paraId="6BD2AA7A" w14:textId="77777777" w:rsidR="00C56BF7" w:rsidRPr="005B1BC7" w:rsidRDefault="00C56BF7" w:rsidP="00C56BF7">
      <w:pPr>
        <w:pStyle w:val="Heading2separationline"/>
      </w:pPr>
    </w:p>
    <w:p w14:paraId="43EC3E93" w14:textId="29CA1CDF" w:rsidR="00C56BF7" w:rsidRPr="005B1BC7" w:rsidRDefault="00C56BF7" w:rsidP="00C56BF7">
      <w:pPr>
        <w:pStyle w:val="BodyText"/>
      </w:pPr>
      <w:r w:rsidRPr="005B1BC7">
        <w:t xml:space="preserve">The 85th Session of IMO MSC agreed on a number of </w:t>
      </w:r>
      <w:r w:rsidRPr="005B1BC7">
        <w:rPr>
          <w:b/>
        </w:rPr>
        <w:t>core objectives</w:t>
      </w:r>
      <w:r w:rsidRPr="005B1BC7">
        <w:t xml:space="preserve"> related to the e-Navigation concept.</w:t>
      </w:r>
      <w:r w:rsidR="00F11B51" w:rsidRPr="005B1BC7">
        <w:rPr>
          <w:rStyle w:val="FootnoteReference"/>
        </w:rPr>
        <w:footnoteReference w:id="4"/>
      </w:r>
      <w:r w:rsidRPr="005B1BC7">
        <w:t xml:space="preserve">  In the following listing, those that are associated with the</w:t>
      </w:r>
      <w:r w:rsidR="00B674E4" w:rsidRPr="005B1BC7">
        <w:t xml:space="preserve"> presentation and display (i.e.</w:t>
      </w:r>
      <w:r w:rsidRPr="005B1BC7">
        <w:t xml:space="preserve"> portrayal) of e-Navigation information are highlighted.</w:t>
      </w:r>
    </w:p>
    <w:p w14:paraId="59297567" w14:textId="0BE30309" w:rsidR="00C56BF7" w:rsidRPr="005B1BC7" w:rsidRDefault="00C56BF7" w:rsidP="00C56BF7">
      <w:pPr>
        <w:pStyle w:val="Bullet1"/>
      </w:pPr>
      <w:r w:rsidRPr="005B1BC7">
        <w:t>facilitate safe and secure navigation of vessels with regards to hydrographic, meteorological and navigational information and risks;</w:t>
      </w:r>
    </w:p>
    <w:p w14:paraId="2689CEC1" w14:textId="1EF8155D" w:rsidR="00C56BF7" w:rsidRPr="005B1BC7" w:rsidRDefault="00C56BF7" w:rsidP="00C56BF7">
      <w:pPr>
        <w:pStyle w:val="Bullet1"/>
      </w:pPr>
      <w:r w:rsidRPr="005B1BC7">
        <w:t>facilitate vessel traffic observation and management from shore/coastal facilities, where appropriate;</w:t>
      </w:r>
    </w:p>
    <w:p w14:paraId="0FCD8FE4" w14:textId="2E5840E4" w:rsidR="00C56BF7" w:rsidRPr="005B1BC7" w:rsidRDefault="00C56BF7" w:rsidP="00C56BF7">
      <w:pPr>
        <w:pStyle w:val="Bullet1"/>
      </w:pPr>
      <w:r w:rsidRPr="005B1BC7">
        <w:t>facilitate communications, including data exchange, between ship to ship, ship to shore, shore to ship, shore to shore and other users;</w:t>
      </w:r>
    </w:p>
    <w:p w14:paraId="5C15E622" w14:textId="0ABE35D6" w:rsidR="00C56BF7" w:rsidRPr="005B1BC7" w:rsidRDefault="00C56BF7" w:rsidP="00C56BF7">
      <w:pPr>
        <w:pStyle w:val="Bullet1"/>
      </w:pPr>
      <w:r w:rsidRPr="005B1BC7">
        <w:t>provide opportunities for improving the efficiency of transport and logistics;</w:t>
      </w:r>
    </w:p>
    <w:p w14:paraId="4F2A8B0E" w14:textId="3E23FF66" w:rsidR="00C56BF7" w:rsidRPr="005B1BC7" w:rsidRDefault="00C56BF7" w:rsidP="00C56BF7">
      <w:pPr>
        <w:pStyle w:val="Bullet1"/>
      </w:pPr>
      <w:r w:rsidRPr="005B1BC7">
        <w:t>support the effective operation of contingency response, and search and rescue services;</w:t>
      </w:r>
    </w:p>
    <w:p w14:paraId="2E2576B9" w14:textId="417522CB" w:rsidR="00C56BF7" w:rsidRPr="005B1BC7" w:rsidRDefault="00C56BF7" w:rsidP="00C56BF7">
      <w:pPr>
        <w:pStyle w:val="Bullet1"/>
      </w:pPr>
      <w:r w:rsidRPr="005B1BC7">
        <w:t>demonstrate defined levels of accuracy, integrity and continuity appropriate to a safety-critical system;</w:t>
      </w:r>
    </w:p>
    <w:p w14:paraId="6E485A7D" w14:textId="45C4983E" w:rsidR="00C56BF7" w:rsidRPr="005B1BC7" w:rsidRDefault="00C56BF7" w:rsidP="00C56BF7">
      <w:pPr>
        <w:pStyle w:val="Bullet1"/>
      </w:pPr>
      <w:r w:rsidRPr="005B1BC7">
        <w:t>integrate and present information on board and ashore through a human-machine interface which maximizes navigational safety benefits and minimizes any risks of confusion or misinterpretation on the part of the user;</w:t>
      </w:r>
    </w:p>
    <w:p w14:paraId="68C471F5" w14:textId="22115BD7" w:rsidR="00C56BF7" w:rsidRPr="005B1BC7" w:rsidRDefault="00C56BF7" w:rsidP="00C56BF7">
      <w:pPr>
        <w:pStyle w:val="Bullet1"/>
      </w:pPr>
      <w:r w:rsidRPr="005B1BC7">
        <w:t>integrate and present information onboard and ashore to manage the workload of the users, while also motivating and engaging the user and supporting decision-making;</w:t>
      </w:r>
    </w:p>
    <w:p w14:paraId="5354AA48" w14:textId="77FEE57E" w:rsidR="00C56BF7" w:rsidRPr="005B1BC7" w:rsidRDefault="00C56BF7" w:rsidP="00C56BF7">
      <w:pPr>
        <w:pStyle w:val="Bullet1"/>
      </w:pPr>
      <w:r w:rsidRPr="005B1BC7">
        <w:t>incorporate train</w:t>
      </w:r>
      <w:r w:rsidR="00B674E4" w:rsidRPr="005B1BC7">
        <w:t>ing and familiaris</w:t>
      </w:r>
      <w:r w:rsidRPr="005B1BC7">
        <w:t>ation requirements for the users throughout the development and implementation process;</w:t>
      </w:r>
    </w:p>
    <w:p w14:paraId="721563AB" w14:textId="1D1CD5A9" w:rsidR="00C56BF7" w:rsidRPr="005B1BC7" w:rsidRDefault="00C56BF7" w:rsidP="00C56BF7">
      <w:pPr>
        <w:pStyle w:val="Bullet1"/>
      </w:pPr>
      <w:r w:rsidRPr="005B1BC7">
        <w:t>facilitate global coverage, consistent standards and arrangements, and mutual compatibility and interoperability of equipment, systems, symbology and operational procedures, so as to avoid potential conflicts between users; and</w:t>
      </w:r>
    </w:p>
    <w:p w14:paraId="6EA9128D" w14:textId="27DB65E5" w:rsidR="00C56BF7" w:rsidRPr="005B1BC7" w:rsidRDefault="00C56BF7" w:rsidP="00C56BF7">
      <w:pPr>
        <w:pStyle w:val="Bullet1"/>
      </w:pPr>
      <w:r w:rsidRPr="005B1BC7">
        <w:t>support scalability, to facilitate use by all potential maritime users.</w:t>
      </w:r>
    </w:p>
    <w:p w14:paraId="67399B2A" w14:textId="26E0CC86" w:rsidR="00C56BF7" w:rsidRPr="005B1BC7" w:rsidRDefault="00C56BF7" w:rsidP="00B674E4">
      <w:pPr>
        <w:pStyle w:val="Heading2"/>
      </w:pPr>
      <w:bookmarkStart w:id="6" w:name="_Toc445738949"/>
      <w:r w:rsidRPr="005B1BC7">
        <w:t>Basic Premise and Caveats</w:t>
      </w:r>
      <w:bookmarkEnd w:id="6"/>
    </w:p>
    <w:p w14:paraId="1912EB5A" w14:textId="77777777" w:rsidR="00B674E4" w:rsidRPr="005B1BC7" w:rsidRDefault="00B674E4" w:rsidP="00B674E4">
      <w:pPr>
        <w:pStyle w:val="Heading2separationline"/>
      </w:pPr>
    </w:p>
    <w:p w14:paraId="2802827C" w14:textId="77777777" w:rsidR="00C56BF7" w:rsidRPr="005B1BC7" w:rsidRDefault="00C56BF7" w:rsidP="00C56BF7">
      <w:pPr>
        <w:pStyle w:val="BodyText"/>
      </w:pPr>
      <w:r w:rsidRPr="005B1BC7">
        <w:t xml:space="preserve">The basic, over-riding premise of this Guideline is that: </w:t>
      </w:r>
    </w:p>
    <w:p w14:paraId="5FEE9482" w14:textId="1028833D" w:rsidR="00C56BF7" w:rsidRPr="005B1BC7" w:rsidRDefault="00C56BF7" w:rsidP="00C56BF7">
      <w:pPr>
        <w:pStyle w:val="BodyText"/>
      </w:pPr>
      <w:r w:rsidRPr="005B1BC7">
        <w:t>Shipborne and shore-based equipment/systems/services should portray e-Navigation-related information to all users (both onboard and as</w:t>
      </w:r>
      <w:r w:rsidR="00DE0CEE" w:rsidRPr="005B1BC7">
        <w:t>hore) in a consistent manner.</w:t>
      </w:r>
    </w:p>
    <w:p w14:paraId="5EC42F05" w14:textId="77777777" w:rsidR="00C56BF7" w:rsidRPr="005B1BC7" w:rsidRDefault="00C56BF7" w:rsidP="00C56BF7">
      <w:pPr>
        <w:pStyle w:val="BodyText"/>
      </w:pPr>
      <w:r w:rsidRPr="005B1BC7">
        <w:t>However, there are several caveats:</w:t>
      </w:r>
    </w:p>
    <w:p w14:paraId="274CC3F6" w14:textId="07DD6EC8" w:rsidR="00C56BF7" w:rsidRPr="005B1BC7" w:rsidRDefault="00C56BF7" w:rsidP="00C56BF7">
      <w:pPr>
        <w:pStyle w:val="BodyText"/>
      </w:pPr>
      <w:r w:rsidRPr="005B1BC7">
        <w:t>1</w:t>
      </w:r>
      <w:r w:rsidRPr="005B1BC7">
        <w:tab/>
        <w:t>How information is portrayed onboard or ashore depends on the particular tasks, f</w:t>
      </w:r>
      <w:r w:rsidR="00B674E4" w:rsidRPr="005B1BC7">
        <w:t>unction, and needs of the user.</w:t>
      </w:r>
    </w:p>
    <w:p w14:paraId="4706727C" w14:textId="77777777" w:rsidR="00C56BF7" w:rsidRPr="005B1BC7" w:rsidRDefault="00C56BF7" w:rsidP="00C56BF7">
      <w:pPr>
        <w:pStyle w:val="BodyText"/>
      </w:pPr>
      <w:r w:rsidRPr="005B1BC7">
        <w:t>2</w:t>
      </w:r>
      <w:r w:rsidRPr="005B1BC7">
        <w:tab/>
        <w:t>The current situation or task-at-hand can influence the amount of information necessary to make informed decisions.</w:t>
      </w:r>
    </w:p>
    <w:p w14:paraId="31BD49F1" w14:textId="5EC6154E" w:rsidR="00C56BF7" w:rsidRPr="005B1BC7" w:rsidRDefault="00C56BF7" w:rsidP="00C56BF7">
      <w:pPr>
        <w:pStyle w:val="BodyText"/>
      </w:pPr>
      <w:r w:rsidRPr="005B1BC7">
        <w:lastRenderedPageBreak/>
        <w:t>3</w:t>
      </w:r>
      <w:r w:rsidRPr="005B1BC7">
        <w:tab/>
        <w:t xml:space="preserve">The portrayal of information onboard ships or ashore does not necessarily have to be </w:t>
      </w:r>
      <w:r w:rsidR="00B674E4" w:rsidRPr="005B1BC7">
        <w:t>identical.</w:t>
      </w:r>
    </w:p>
    <w:p w14:paraId="68C68B07" w14:textId="38407CB1" w:rsidR="00C56BF7" w:rsidRPr="005B1BC7" w:rsidRDefault="00C56BF7" w:rsidP="0047041C">
      <w:pPr>
        <w:pStyle w:val="Heading1"/>
      </w:pPr>
      <w:bookmarkStart w:id="7" w:name="_Toc445738950"/>
      <w:r w:rsidRPr="005B1BC7">
        <w:t>GENERAL REFERENCES</w:t>
      </w:r>
      <w:bookmarkEnd w:id="7"/>
    </w:p>
    <w:p w14:paraId="1CFC7402" w14:textId="77777777" w:rsidR="0047041C" w:rsidRPr="005B1BC7" w:rsidRDefault="0047041C" w:rsidP="0047041C">
      <w:pPr>
        <w:pStyle w:val="Heading1separatationline"/>
      </w:pPr>
    </w:p>
    <w:p w14:paraId="23D076FE" w14:textId="6FC3D8EB" w:rsidR="00C56BF7" w:rsidRPr="005B1BC7" w:rsidRDefault="00C56BF7" w:rsidP="00C56BF7">
      <w:pPr>
        <w:pStyle w:val="BodyText"/>
      </w:pPr>
      <w:r w:rsidRPr="005B1BC7">
        <w:t xml:space="preserve">IMO and IEC have </w:t>
      </w:r>
      <w:r w:rsidR="0047041C" w:rsidRPr="005B1BC7">
        <w:t>adopted several standards (i.e.</w:t>
      </w:r>
      <w:r w:rsidRPr="005B1BC7">
        <w:t xml:space="preserve"> references) that provide general guidance related to presentation, display or portrayal of navigation-related information.  Based on the pr</w:t>
      </w:r>
      <w:r w:rsidR="0047041C" w:rsidRPr="005B1BC7">
        <w:t>emise that '</w:t>
      </w:r>
      <w:r w:rsidRPr="005B1BC7">
        <w:t>shipborne and shore-based equipment/systems/services should portray e-Navigation-related information to all users (both onboard and as</w:t>
      </w:r>
      <w:r w:rsidR="0047041C" w:rsidRPr="005B1BC7">
        <w:t>hore) in a consistent manner',</w:t>
      </w:r>
      <w:r w:rsidR="00CC60B6" w:rsidRPr="005B1BC7">
        <w:rPr>
          <w:rStyle w:val="FootnoteReference"/>
        </w:rPr>
        <w:footnoteReference w:id="5"/>
      </w:r>
      <w:r w:rsidR="0047041C" w:rsidRPr="005B1BC7">
        <w:t xml:space="preserve"> </w:t>
      </w:r>
      <w:r w:rsidRPr="005B1BC7">
        <w:t>much of this guidance is relevant to the presentation, display or portrayal of e-Navigation related information at shore</w:t>
      </w:r>
      <w:r w:rsidR="005953C4" w:rsidRPr="005B1BC7">
        <w:t>-based facilities as well (e.g.</w:t>
      </w:r>
      <w:r w:rsidRPr="005B1BC7">
        <w:t xml:space="preserve"> at a VTS Centre or Port Authority).</w:t>
      </w:r>
    </w:p>
    <w:p w14:paraId="0F71B3E3" w14:textId="77777777" w:rsidR="00C56BF7" w:rsidRPr="005B1BC7" w:rsidRDefault="00C56BF7" w:rsidP="00C56BF7">
      <w:pPr>
        <w:pStyle w:val="BodyText"/>
      </w:pPr>
      <w:r w:rsidRPr="005B1BC7">
        <w:t>The following sections provide a brief summary of the key contents of each standard.</w:t>
      </w:r>
    </w:p>
    <w:p w14:paraId="180EB521" w14:textId="1EB4FE20" w:rsidR="00C56BF7" w:rsidRPr="005B1BC7" w:rsidRDefault="00C56BF7" w:rsidP="00C56BF7">
      <w:pPr>
        <w:pStyle w:val="BodyText"/>
      </w:pPr>
      <w:r w:rsidRPr="005B1BC7">
        <w:rPr>
          <w:b/>
        </w:rPr>
        <w:t>IMO Resolution MSC.191 (79)</w:t>
      </w:r>
      <w:r w:rsidRPr="005B1BC7">
        <w:t xml:space="preserve">, </w:t>
      </w:r>
      <w:r w:rsidRPr="005B1BC7">
        <w:rPr>
          <w:i/>
        </w:rPr>
        <w:t>Performance Standards for the presentation of navigation-related information on shipborne navigational display, 6 December 2004</w:t>
      </w:r>
      <w:r w:rsidRPr="005B1BC7">
        <w:t>.</w:t>
      </w:r>
      <w:r w:rsidR="005953C4" w:rsidRPr="005B1BC7">
        <w:t xml:space="preserve"> </w:t>
      </w:r>
      <w:r w:rsidRPr="005B1BC7">
        <w:t xml:space="preserve"> (valid for equipment installed on or after 1 July 2004)</w:t>
      </w:r>
      <w:r w:rsidR="005953C4" w:rsidRPr="005B1BC7">
        <w:t>.</w:t>
      </w:r>
    </w:p>
    <w:p w14:paraId="5927356B" w14:textId="5211A2BA" w:rsidR="00C56BF7" w:rsidRPr="005B1BC7" w:rsidRDefault="00C56BF7" w:rsidP="00C56BF7">
      <w:pPr>
        <w:pStyle w:val="BodyText"/>
      </w:pPr>
      <w:r w:rsidRPr="005B1BC7">
        <w:t xml:space="preserve">The </w:t>
      </w:r>
      <w:r w:rsidR="0047041C" w:rsidRPr="005B1BC7">
        <w:t>purpose of this standard is to '</w:t>
      </w:r>
      <w:r w:rsidRPr="005B1BC7">
        <w:t>harmonize the requirements for the presentation of navigation-related information on the bridge of a ship to ensure that all navigational displays adopt a consistent human machine interface</w:t>
      </w:r>
      <w:r w:rsidR="0047041C" w:rsidRPr="005B1BC7">
        <w:t xml:space="preserve"> philosophy and implementation.'</w:t>
      </w:r>
      <w:r w:rsidRPr="005B1BC7">
        <w:t xml:space="preserve">  Further, it supplements and, in case of conflict, takes priority over presentation requirements of the individual performance standards. </w:t>
      </w:r>
      <w:r w:rsidR="0047041C" w:rsidRPr="005B1BC7">
        <w:t xml:space="preserve"> </w:t>
      </w:r>
      <w:r w:rsidRPr="005B1BC7">
        <w:t xml:space="preserve">This standard also includes the consistent use of navigational terms, abbreviations, colours and symbols, as well as other presentation characteristics. </w:t>
      </w:r>
      <w:r w:rsidR="0047041C" w:rsidRPr="005B1BC7">
        <w:t xml:space="preserve"> </w:t>
      </w:r>
      <w:r w:rsidRPr="005B1BC7">
        <w:t>This standard also addresses the presentation of information related to specific navigational tasks by recognising user-selected presentations in addition to presentations required by the relevant in</w:t>
      </w:r>
      <w:r w:rsidR="0047041C" w:rsidRPr="005B1BC7">
        <w:t>dividual performance standards.</w:t>
      </w:r>
    </w:p>
    <w:p w14:paraId="503933BE" w14:textId="77777777" w:rsidR="00C56BF7" w:rsidRPr="005B1BC7" w:rsidRDefault="00C56BF7" w:rsidP="00C56BF7">
      <w:pPr>
        <w:pStyle w:val="BodyText"/>
      </w:pPr>
      <w:r w:rsidRPr="005B1BC7">
        <w:rPr>
          <w:u w:val="single"/>
        </w:rPr>
        <w:t>Brief summary of contents</w:t>
      </w:r>
      <w:r w:rsidRPr="005B1BC7">
        <w:t>:</w:t>
      </w:r>
    </w:p>
    <w:p w14:paraId="683FDC1C" w14:textId="3AAFA37D" w:rsidR="00535DD4" w:rsidRPr="00CB44C4" w:rsidDel="00092173" w:rsidRDefault="0047041C" w:rsidP="00CB44C4">
      <w:pPr>
        <w:pStyle w:val="Bullet1"/>
        <w:rPr>
          <w:del w:id="8" w:author="Peter Kito" w:date="2019-09-25T08:51:00Z"/>
        </w:rPr>
      </w:pPr>
      <w:r w:rsidRPr="005B1BC7">
        <w:t xml:space="preserve">General </w:t>
      </w:r>
      <w:proofErr w:type="spellStart"/>
      <w:r w:rsidRPr="005B1BC7">
        <w:t>Requirements;</w:t>
      </w:r>
    </w:p>
    <w:p w14:paraId="63B5795F" w14:textId="3B3B963E" w:rsidR="00C56BF7" w:rsidRPr="005B1BC7" w:rsidRDefault="00C56BF7" w:rsidP="0047041C">
      <w:pPr>
        <w:pStyle w:val="Bullet1"/>
      </w:pPr>
      <w:r w:rsidRPr="005B1BC7">
        <w:t>Arrangement</w:t>
      </w:r>
      <w:proofErr w:type="spellEnd"/>
      <w:r w:rsidRPr="005B1BC7">
        <w:t xml:space="preserve"> of information (e.g., use separate areas for operational display and menu/control functions)</w:t>
      </w:r>
      <w:r w:rsidR="0047041C" w:rsidRPr="005B1BC7">
        <w:t>;</w:t>
      </w:r>
    </w:p>
    <w:p w14:paraId="43FE298C" w14:textId="77FF9BC4" w:rsidR="00C56BF7" w:rsidRPr="005B1BC7" w:rsidRDefault="00C56BF7" w:rsidP="0047041C">
      <w:pPr>
        <w:pStyle w:val="Bullet1"/>
      </w:pPr>
      <w:r w:rsidRPr="005B1BC7">
        <w:t>Readability (for alphanumeric text and icons)</w:t>
      </w:r>
      <w:r w:rsidR="0047041C" w:rsidRPr="005B1BC7">
        <w:t>;</w:t>
      </w:r>
    </w:p>
    <w:p w14:paraId="088CB941" w14:textId="2407A6D7" w:rsidR="00C56BF7" w:rsidRPr="005B1BC7" w:rsidRDefault="00C56BF7" w:rsidP="0047041C">
      <w:pPr>
        <w:pStyle w:val="Bullet1"/>
      </w:pPr>
      <w:r w:rsidRPr="005B1BC7">
        <w:t>Colours and intensity</w:t>
      </w:r>
      <w:r w:rsidR="0047041C" w:rsidRPr="005B1BC7">
        <w:t>;</w:t>
      </w:r>
    </w:p>
    <w:p w14:paraId="19AB9A7A" w14:textId="54984AAA" w:rsidR="00C56BF7" w:rsidRPr="005B1BC7" w:rsidRDefault="00C56BF7" w:rsidP="0047041C">
      <w:pPr>
        <w:pStyle w:val="Bullet1"/>
      </w:pPr>
      <w:r w:rsidRPr="005B1BC7">
        <w:t>Symbols</w:t>
      </w:r>
      <w:r w:rsidR="0047041C" w:rsidRPr="005B1BC7">
        <w:t>;</w:t>
      </w:r>
    </w:p>
    <w:p w14:paraId="67520612" w14:textId="71753D50" w:rsidR="00C56BF7" w:rsidRPr="005B1BC7" w:rsidRDefault="00C56BF7" w:rsidP="0047041C">
      <w:pPr>
        <w:pStyle w:val="Bullet1"/>
      </w:pPr>
      <w:r w:rsidRPr="005B1BC7">
        <w:t>Colour coding</w:t>
      </w:r>
      <w:r w:rsidR="0047041C" w:rsidRPr="005B1BC7">
        <w:t>;</w:t>
      </w:r>
    </w:p>
    <w:p w14:paraId="50BFD2E1" w14:textId="39BE12EF" w:rsidR="00C56BF7" w:rsidRPr="005B1BC7" w:rsidRDefault="00C56BF7" w:rsidP="0047041C">
      <w:pPr>
        <w:pStyle w:val="Bullet1"/>
      </w:pPr>
      <w:r w:rsidRPr="005B1BC7">
        <w:t>Integrity marking</w:t>
      </w:r>
      <w:r w:rsidR="0047041C" w:rsidRPr="005B1BC7">
        <w:t>;</w:t>
      </w:r>
    </w:p>
    <w:p w14:paraId="6A09E29E" w14:textId="4BE931D1" w:rsidR="00C56BF7" w:rsidRPr="005B1BC7" w:rsidRDefault="00C56BF7" w:rsidP="0047041C">
      <w:pPr>
        <w:pStyle w:val="Bullet1"/>
      </w:pPr>
      <w:r w:rsidRPr="005B1BC7">
        <w:t>Alarms and indications (appropriate use of red, yellow, green colours)</w:t>
      </w:r>
      <w:r w:rsidR="0047041C" w:rsidRPr="005B1BC7">
        <w:t>;</w:t>
      </w:r>
    </w:p>
    <w:p w14:paraId="1847C249" w14:textId="4C28F458" w:rsidR="00C56BF7" w:rsidRPr="005B1BC7" w:rsidRDefault="00C56BF7" w:rsidP="0047041C">
      <w:pPr>
        <w:pStyle w:val="Bullet1"/>
      </w:pPr>
      <w:r w:rsidRPr="005B1BC7">
        <w:t>Presentation modes</w:t>
      </w:r>
      <w:r w:rsidR="0047041C" w:rsidRPr="005B1BC7">
        <w:t>;</w:t>
      </w:r>
    </w:p>
    <w:p w14:paraId="13F519CD" w14:textId="5A32B081" w:rsidR="00C56BF7" w:rsidRPr="005B1BC7" w:rsidRDefault="00C56BF7" w:rsidP="0047041C">
      <w:pPr>
        <w:pStyle w:val="Bullet1"/>
      </w:pPr>
      <w:r w:rsidRPr="005B1BC7">
        <w:t>Presentation of Operational Information</w:t>
      </w:r>
      <w:r w:rsidR="0047041C" w:rsidRPr="005B1BC7">
        <w:t>;</w:t>
      </w:r>
    </w:p>
    <w:p w14:paraId="3CEB988D" w14:textId="65AA2B37" w:rsidR="00C56BF7" w:rsidRPr="005B1BC7" w:rsidRDefault="00C56BF7" w:rsidP="0047041C">
      <w:pPr>
        <w:pStyle w:val="Bullet1"/>
      </w:pPr>
      <w:r w:rsidRPr="005B1BC7">
        <w:t>Own ship</w:t>
      </w:r>
      <w:r w:rsidR="0047041C" w:rsidRPr="005B1BC7">
        <w:t>;</w:t>
      </w:r>
    </w:p>
    <w:p w14:paraId="35483336" w14:textId="4C48BB77" w:rsidR="00C56BF7" w:rsidRPr="005B1BC7" w:rsidRDefault="00C56BF7" w:rsidP="0047041C">
      <w:pPr>
        <w:pStyle w:val="Bullet1"/>
      </w:pPr>
      <w:r w:rsidRPr="005B1BC7">
        <w:t>Charted information</w:t>
      </w:r>
      <w:r w:rsidR="0047041C" w:rsidRPr="005B1BC7">
        <w:t>;</w:t>
      </w:r>
    </w:p>
    <w:p w14:paraId="2DE17E3A" w14:textId="1FA0C6FB" w:rsidR="00C56BF7" w:rsidRPr="005B1BC7" w:rsidRDefault="0047041C" w:rsidP="0047041C">
      <w:pPr>
        <w:pStyle w:val="Bullet1"/>
      </w:pPr>
      <w:r w:rsidRPr="005B1BC7">
        <w:t>Radar information;</w:t>
      </w:r>
    </w:p>
    <w:p w14:paraId="3EB44838" w14:textId="75FE4A45" w:rsidR="00C56BF7" w:rsidRPr="005B1BC7" w:rsidRDefault="00C56BF7" w:rsidP="0047041C">
      <w:pPr>
        <w:pStyle w:val="Bullet1"/>
      </w:pPr>
      <w:r w:rsidRPr="005B1BC7">
        <w:t>Target information (radar and AIS)</w:t>
      </w:r>
      <w:r w:rsidR="0047041C" w:rsidRPr="005B1BC7">
        <w:t>;</w:t>
      </w:r>
    </w:p>
    <w:p w14:paraId="25435B52" w14:textId="37743706" w:rsidR="00C56BF7" w:rsidRPr="005B1BC7" w:rsidRDefault="00C56BF7" w:rsidP="0047041C">
      <w:pPr>
        <w:pStyle w:val="Bullet1"/>
      </w:pPr>
      <w:r w:rsidRPr="005B1BC7">
        <w:t>Graphical presentation</w:t>
      </w:r>
      <w:r w:rsidR="0047041C" w:rsidRPr="005B1BC7">
        <w:t>;</w:t>
      </w:r>
    </w:p>
    <w:p w14:paraId="24131D80" w14:textId="006FA1B2" w:rsidR="00C56BF7" w:rsidRPr="005B1BC7" w:rsidRDefault="00C56BF7" w:rsidP="0047041C">
      <w:pPr>
        <w:pStyle w:val="Bullet1"/>
      </w:pPr>
      <w:r w:rsidRPr="005B1BC7">
        <w:t>Operational alarms</w:t>
      </w:r>
      <w:r w:rsidR="0047041C" w:rsidRPr="005B1BC7">
        <w:t>;</w:t>
      </w:r>
    </w:p>
    <w:p w14:paraId="0C5F80A2" w14:textId="559AEC33" w:rsidR="00C56BF7" w:rsidRPr="005B1BC7" w:rsidRDefault="00C56BF7" w:rsidP="0047041C">
      <w:pPr>
        <w:pStyle w:val="Bullet1"/>
      </w:pPr>
      <w:r w:rsidRPr="005B1BC7">
        <w:lastRenderedPageBreak/>
        <w:t>Operational Displays</w:t>
      </w:r>
      <w:r w:rsidR="0047041C" w:rsidRPr="005B1BC7">
        <w:t>;</w:t>
      </w:r>
    </w:p>
    <w:p w14:paraId="46D6851E" w14:textId="336445C2" w:rsidR="00C56BF7" w:rsidRPr="005B1BC7" w:rsidRDefault="00C56BF7" w:rsidP="0047041C">
      <w:pPr>
        <w:pStyle w:val="Bullet1"/>
      </w:pPr>
      <w:r w:rsidRPr="005B1BC7">
        <w:t>Multi-function display</w:t>
      </w:r>
      <w:r w:rsidR="0047041C" w:rsidRPr="005B1BC7">
        <w:t>;</w:t>
      </w:r>
    </w:p>
    <w:p w14:paraId="2EBDA791" w14:textId="0C467247" w:rsidR="00C56BF7" w:rsidRPr="005B1BC7" w:rsidRDefault="00C56BF7" w:rsidP="0047041C">
      <w:pPr>
        <w:pStyle w:val="Bullet1"/>
      </w:pPr>
      <w:r w:rsidRPr="005B1BC7">
        <w:t>Radar (including display of chart and maps on radar)</w:t>
      </w:r>
      <w:r w:rsidR="0047041C" w:rsidRPr="005B1BC7">
        <w:t>;</w:t>
      </w:r>
    </w:p>
    <w:p w14:paraId="3CD22D15" w14:textId="059AB788" w:rsidR="00C56BF7" w:rsidRPr="005B1BC7" w:rsidRDefault="00C56BF7" w:rsidP="0047041C">
      <w:pPr>
        <w:pStyle w:val="Bullet1"/>
      </w:pPr>
      <w:r w:rsidRPr="005B1BC7">
        <w:t>ECDIS (including display of radar and additional information)</w:t>
      </w:r>
      <w:r w:rsidR="0047041C" w:rsidRPr="005B1BC7">
        <w:t>;</w:t>
      </w:r>
    </w:p>
    <w:p w14:paraId="66185C70" w14:textId="1B7F968E" w:rsidR="00C56BF7" w:rsidRPr="005B1BC7" w:rsidRDefault="00C56BF7" w:rsidP="0047041C">
      <w:pPr>
        <w:pStyle w:val="Bullet1"/>
      </w:pPr>
      <w:r w:rsidRPr="005B1BC7">
        <w:t>User selected (task orientated) presentation</w:t>
      </w:r>
      <w:r w:rsidR="0047041C" w:rsidRPr="005B1BC7">
        <w:t>;</w:t>
      </w:r>
    </w:p>
    <w:p w14:paraId="4F9F1E69" w14:textId="344F2F97" w:rsidR="00C56BF7" w:rsidRPr="005B1BC7" w:rsidRDefault="00C56BF7" w:rsidP="0047041C">
      <w:pPr>
        <w:pStyle w:val="Bullet1"/>
      </w:pPr>
      <w:r w:rsidRPr="005B1BC7">
        <w:t>Physical Requirements</w:t>
      </w:r>
      <w:r w:rsidR="0047041C" w:rsidRPr="005B1BC7">
        <w:t>;</w:t>
      </w:r>
    </w:p>
    <w:p w14:paraId="265E874D" w14:textId="5CE17D0F" w:rsidR="00C56BF7" w:rsidRPr="005B1BC7" w:rsidRDefault="00C56BF7" w:rsidP="0047041C">
      <w:pPr>
        <w:pStyle w:val="Bullet1"/>
      </w:pPr>
      <w:r w:rsidRPr="005B1BC7">
        <w:t>Display size (size of symbols and characters)</w:t>
      </w:r>
      <w:r w:rsidR="0047041C" w:rsidRPr="005B1BC7">
        <w:t>;</w:t>
      </w:r>
    </w:p>
    <w:p w14:paraId="137950B2" w14:textId="3440D71A" w:rsidR="00C56BF7" w:rsidRPr="005B1BC7" w:rsidRDefault="00C56BF7" w:rsidP="0047041C">
      <w:pPr>
        <w:pStyle w:val="Bullet1"/>
      </w:pPr>
      <w:r w:rsidRPr="005B1BC7">
        <w:t>Screen size (physical size), its resolution and viewing angle</w:t>
      </w:r>
      <w:r w:rsidR="0047041C" w:rsidRPr="005B1BC7">
        <w:t>;</w:t>
      </w:r>
    </w:p>
    <w:p w14:paraId="3019673A" w14:textId="22D08311" w:rsidR="00C56BF7" w:rsidRPr="005B1BC7" w:rsidRDefault="00C56BF7" w:rsidP="0047041C">
      <w:pPr>
        <w:pStyle w:val="Bullet1"/>
      </w:pPr>
      <w:r w:rsidRPr="005B1BC7">
        <w:t>Use of Colours (background, symbols etc.)</w:t>
      </w:r>
      <w:r w:rsidR="0047041C" w:rsidRPr="005B1BC7">
        <w:t>.</w:t>
      </w:r>
    </w:p>
    <w:p w14:paraId="7DB8F426" w14:textId="3A75DC57" w:rsidR="00C56BF7" w:rsidRPr="005B1BC7" w:rsidRDefault="00C56BF7" w:rsidP="00C56BF7">
      <w:pPr>
        <w:pStyle w:val="BodyText"/>
      </w:pPr>
      <w:r w:rsidRPr="005B1BC7">
        <w:rPr>
          <w:b/>
        </w:rPr>
        <w:t>IMO SN</w:t>
      </w:r>
      <w:r w:rsidRPr="005B1BC7">
        <w:t>/Circ.</w:t>
      </w:r>
      <w:r w:rsidRPr="005B1BC7">
        <w:rPr>
          <w:b/>
        </w:rPr>
        <w:t>243</w:t>
      </w:r>
      <w:r w:rsidRPr="005B1BC7">
        <w:t xml:space="preserve">, </w:t>
      </w:r>
      <w:r w:rsidRPr="005B1BC7">
        <w:rPr>
          <w:i/>
        </w:rPr>
        <w:t>Guidelines for the presentation of Navigation-related symbols, terms and abbreviations, 15 December 2004</w:t>
      </w:r>
      <w:r w:rsidRPr="005B1BC7">
        <w:t xml:space="preserve"> and</w:t>
      </w:r>
    </w:p>
    <w:p w14:paraId="02F33B42" w14:textId="57C5CA40" w:rsidR="00C56BF7" w:rsidRPr="005B1BC7" w:rsidRDefault="00C56BF7" w:rsidP="00C56BF7">
      <w:pPr>
        <w:pStyle w:val="BodyText"/>
      </w:pPr>
      <w:r w:rsidRPr="005B1BC7">
        <w:t>I</w:t>
      </w:r>
      <w:r w:rsidRPr="005B1BC7">
        <w:rPr>
          <w:b/>
        </w:rPr>
        <w:t>MO SN</w:t>
      </w:r>
      <w:r w:rsidRPr="005B1BC7">
        <w:t>/Circ.</w:t>
      </w:r>
      <w:r w:rsidRPr="005B1BC7">
        <w:rPr>
          <w:b/>
        </w:rPr>
        <w:t>243/Add 1</w:t>
      </w:r>
      <w:r w:rsidRPr="005B1BC7">
        <w:t xml:space="preserve">, </w:t>
      </w:r>
      <w:r w:rsidRPr="005B1BC7">
        <w:rPr>
          <w:i/>
        </w:rPr>
        <w:t>10 December 2008</w:t>
      </w:r>
      <w:r w:rsidR="0047041C" w:rsidRPr="005B1BC7">
        <w:rPr>
          <w:i/>
        </w:rPr>
        <w:t>.</w:t>
      </w:r>
    </w:p>
    <w:p w14:paraId="4834FC56" w14:textId="531306CC" w:rsidR="00C56BF7" w:rsidRPr="005B1BC7" w:rsidRDefault="00C56BF7" w:rsidP="00C56BF7">
      <w:pPr>
        <w:pStyle w:val="BodyText"/>
      </w:pPr>
      <w:r w:rsidRPr="005B1BC7">
        <w:t>The purpose of th</w:t>
      </w:r>
      <w:r w:rsidR="0047041C" w:rsidRPr="005B1BC7">
        <w:t>is IALA Guideline is '</w:t>
      </w:r>
      <w:r w:rsidRPr="005B1BC7">
        <w:t>to provide guidance on the appropriate use of navigation-related symbols to achieve a harmonized and consistent presentation.</w:t>
      </w:r>
      <w:r w:rsidR="0047041C" w:rsidRPr="005B1BC7">
        <w:t>'</w:t>
      </w:r>
    </w:p>
    <w:p w14:paraId="33C15346" w14:textId="236220BE" w:rsidR="00C56BF7" w:rsidRPr="005B1BC7" w:rsidRDefault="00C56BF7" w:rsidP="00C56BF7">
      <w:pPr>
        <w:pStyle w:val="BodyText"/>
      </w:pPr>
      <w:r w:rsidRPr="005B1BC7">
        <w:t>T</w:t>
      </w:r>
      <w:r w:rsidR="0047041C" w:rsidRPr="005B1BC7">
        <w:t>here are two A</w:t>
      </w:r>
      <w:r w:rsidRPr="005B1BC7">
        <w:t>nnexes:</w:t>
      </w:r>
    </w:p>
    <w:p w14:paraId="1AA481B8" w14:textId="37DF7B90" w:rsidR="00C56BF7" w:rsidRPr="005B1BC7" w:rsidRDefault="00C56BF7" w:rsidP="0047041C">
      <w:pPr>
        <w:pStyle w:val="Bullet1"/>
      </w:pPr>
      <w:r w:rsidRPr="005B1BC7">
        <w:t>Annex 1 - Guidelines for the Presentation of Navigation-related Symbols</w:t>
      </w:r>
      <w:r w:rsidR="0047041C" w:rsidRPr="005B1BC7">
        <w:t>;</w:t>
      </w:r>
    </w:p>
    <w:p w14:paraId="1156A906" w14:textId="13940840" w:rsidR="00C56BF7" w:rsidRPr="005B1BC7" w:rsidRDefault="00C56BF7" w:rsidP="00C56BF7">
      <w:pPr>
        <w:pStyle w:val="Bullet1"/>
      </w:pPr>
      <w:r w:rsidRPr="005B1BC7">
        <w:t>Annex 2 - Guidelines for the Presentation of Navigation-related Terms and Abbreviations</w:t>
      </w:r>
      <w:r w:rsidR="0047041C" w:rsidRPr="005B1BC7">
        <w:t>.</w:t>
      </w:r>
    </w:p>
    <w:p w14:paraId="449F0446" w14:textId="2FF07C5B" w:rsidR="00C56BF7" w:rsidRPr="005B1BC7" w:rsidRDefault="00C56BF7" w:rsidP="00C56BF7">
      <w:pPr>
        <w:pStyle w:val="BodyText"/>
      </w:pPr>
      <w:r w:rsidRPr="005B1BC7">
        <w:rPr>
          <w:b/>
        </w:rPr>
        <w:t>IMO MSC</w:t>
      </w:r>
      <w:r w:rsidRPr="005B1BC7">
        <w:t>/Circ.</w:t>
      </w:r>
      <w:r w:rsidRPr="005B1BC7">
        <w:rPr>
          <w:b/>
        </w:rPr>
        <w:t>982</w:t>
      </w:r>
      <w:r w:rsidRPr="005B1BC7">
        <w:t xml:space="preserve">, </w:t>
      </w:r>
      <w:r w:rsidRPr="005B1BC7">
        <w:rPr>
          <w:i/>
        </w:rPr>
        <w:t>Guidelines on Ergonomic Criteria for Bridge Equipment and Layout, 20 December 2000</w:t>
      </w:r>
      <w:r w:rsidR="0047041C" w:rsidRPr="005B1BC7">
        <w:rPr>
          <w:i/>
        </w:rPr>
        <w:t>.</w:t>
      </w:r>
    </w:p>
    <w:p w14:paraId="2373DB01" w14:textId="52B736E8" w:rsidR="00C56BF7" w:rsidRPr="005B1BC7" w:rsidRDefault="00C56BF7" w:rsidP="00C56BF7">
      <w:pPr>
        <w:pStyle w:val="BodyText"/>
      </w:pPr>
      <w:r w:rsidRPr="005B1BC7">
        <w:t>Th</w:t>
      </w:r>
      <w:r w:rsidR="0047041C" w:rsidRPr="005B1BC7">
        <w:t xml:space="preserve">is </w:t>
      </w:r>
      <w:r w:rsidR="00156015" w:rsidRPr="005B1BC7">
        <w:t xml:space="preserve">IALA </w:t>
      </w:r>
      <w:r w:rsidR="0047041C" w:rsidRPr="005B1BC7">
        <w:t>Guideline</w:t>
      </w:r>
      <w:r w:rsidRPr="005B1BC7">
        <w:t xml:space="preserve"> w</w:t>
      </w:r>
      <w:r w:rsidR="0047041C" w:rsidRPr="005B1BC7">
        <w:t>as</w:t>
      </w:r>
      <w:r w:rsidRPr="005B1BC7">
        <w:t xml:space="preserve"> developed to facilitate a successful ergonomic design of the bridge and the equipment on the bridge in order to improve the reliability and efficiency of navigation. </w:t>
      </w:r>
      <w:r w:rsidR="0047041C" w:rsidRPr="005B1BC7">
        <w:t xml:space="preserve"> </w:t>
      </w:r>
      <w:r w:rsidR="00156015" w:rsidRPr="005B1BC7">
        <w:t>The Guideline</w:t>
      </w:r>
      <w:r w:rsidRPr="005B1BC7">
        <w:t xml:space="preserve"> contain</w:t>
      </w:r>
      <w:r w:rsidR="00156015" w:rsidRPr="005B1BC7">
        <w:t>s</w:t>
      </w:r>
      <w:r w:rsidRPr="005B1BC7">
        <w:t xml:space="preserve"> ergonomic requirements as well as a functionally-oriented bridge layout to support watch-keeping personnel in their tasks by a user-centred design of the bridge equipment and layout. </w:t>
      </w:r>
      <w:r w:rsidR="00854A1F" w:rsidRPr="005B1BC7">
        <w:t xml:space="preserve"> </w:t>
      </w:r>
      <w:r w:rsidRPr="005B1BC7">
        <w:t>While these guidelines were primarily intended for shipborne equipment, much of the guidance applies to shore-based workstations as well.</w:t>
      </w:r>
    </w:p>
    <w:p w14:paraId="200EF417" w14:textId="705D69ED" w:rsidR="00C56BF7" w:rsidRPr="005B1BC7" w:rsidRDefault="00C56BF7" w:rsidP="00C56BF7">
      <w:pPr>
        <w:pStyle w:val="BodyText"/>
      </w:pPr>
      <w:r w:rsidRPr="005B1BC7">
        <w:t>In particular, the guidelines provide a functional description of various types of workstati</w:t>
      </w:r>
      <w:r w:rsidR="00156015" w:rsidRPr="005B1BC7">
        <w:t>ons on the bridge, including:</w:t>
      </w:r>
    </w:p>
    <w:p w14:paraId="78B6E687" w14:textId="3C0FB9EB" w:rsidR="00C56BF7" w:rsidRPr="005B1BC7" w:rsidRDefault="00C56BF7" w:rsidP="00156015">
      <w:pPr>
        <w:pStyle w:val="Bullet1"/>
      </w:pPr>
      <w:r w:rsidRPr="005B1BC7">
        <w:t>Navigating and manoeuvring</w:t>
      </w:r>
      <w:r w:rsidR="00156015" w:rsidRPr="005B1BC7">
        <w:t>;</w:t>
      </w:r>
    </w:p>
    <w:p w14:paraId="1BB6B086" w14:textId="425C4A1B" w:rsidR="00C56BF7" w:rsidRPr="005B1BC7" w:rsidRDefault="00156015" w:rsidP="00156015">
      <w:pPr>
        <w:pStyle w:val="Bullet1"/>
      </w:pPr>
      <w:r w:rsidRPr="005B1BC7">
        <w:t>Monitoring;</w:t>
      </w:r>
    </w:p>
    <w:p w14:paraId="4A9EB250" w14:textId="6993D090" w:rsidR="00C56BF7" w:rsidRPr="005B1BC7" w:rsidRDefault="00C56BF7" w:rsidP="00156015">
      <w:pPr>
        <w:pStyle w:val="Bullet1"/>
      </w:pPr>
      <w:r w:rsidRPr="005B1BC7">
        <w:t>Manual steering (Helmsman's workstation)</w:t>
      </w:r>
      <w:r w:rsidR="00156015" w:rsidRPr="005B1BC7">
        <w:t>;</w:t>
      </w:r>
    </w:p>
    <w:p w14:paraId="452B724A" w14:textId="66B50D96" w:rsidR="00C56BF7" w:rsidRPr="005B1BC7" w:rsidRDefault="00C56BF7" w:rsidP="00156015">
      <w:pPr>
        <w:pStyle w:val="Bullet1"/>
      </w:pPr>
      <w:r w:rsidRPr="005B1BC7">
        <w:t>Docking (bridge wing)</w:t>
      </w:r>
      <w:r w:rsidR="00156015" w:rsidRPr="005B1BC7">
        <w:t>;</w:t>
      </w:r>
    </w:p>
    <w:p w14:paraId="2ECC68CF" w14:textId="4AD71533" w:rsidR="00C56BF7" w:rsidRPr="005B1BC7" w:rsidRDefault="00C56BF7" w:rsidP="00156015">
      <w:pPr>
        <w:pStyle w:val="Bullet1"/>
      </w:pPr>
      <w:r w:rsidRPr="005B1BC7">
        <w:t>Planning and documentation</w:t>
      </w:r>
      <w:r w:rsidR="00156015" w:rsidRPr="005B1BC7">
        <w:t>;</w:t>
      </w:r>
    </w:p>
    <w:p w14:paraId="72DDA490" w14:textId="385519F9" w:rsidR="00C56BF7" w:rsidRPr="005B1BC7" w:rsidRDefault="00C56BF7" w:rsidP="00156015">
      <w:pPr>
        <w:pStyle w:val="Bullet1"/>
      </w:pPr>
      <w:r w:rsidRPr="005B1BC7">
        <w:t>Safety</w:t>
      </w:r>
      <w:r w:rsidR="00156015" w:rsidRPr="005B1BC7">
        <w:t>;</w:t>
      </w:r>
    </w:p>
    <w:p w14:paraId="45916F69" w14:textId="7AFC4C80" w:rsidR="00C56BF7" w:rsidRPr="005B1BC7" w:rsidRDefault="00C56BF7" w:rsidP="00C56BF7">
      <w:pPr>
        <w:pStyle w:val="Bullet1"/>
      </w:pPr>
      <w:r w:rsidRPr="005B1BC7">
        <w:t>Communication</w:t>
      </w:r>
      <w:r w:rsidR="00156015" w:rsidRPr="005B1BC7">
        <w:t>.</w:t>
      </w:r>
    </w:p>
    <w:p w14:paraId="776BD7F9" w14:textId="33D23422" w:rsidR="00C56BF7" w:rsidRPr="005B1BC7" w:rsidRDefault="00C56BF7" w:rsidP="00C56BF7">
      <w:pPr>
        <w:pStyle w:val="BodyText"/>
      </w:pPr>
      <w:r w:rsidRPr="005B1BC7">
        <w:rPr>
          <w:b/>
        </w:rPr>
        <w:t>IEC 60945</w:t>
      </w:r>
      <w:r w:rsidRPr="005B1BC7">
        <w:t xml:space="preserve">, </w:t>
      </w:r>
      <w:r w:rsidRPr="005B1BC7">
        <w:rPr>
          <w:i/>
        </w:rPr>
        <w:t>Maritime navigation and radiocommunication equipment and systems- General Requirements, methods of testing and required test results, Edition 4, 2001</w:t>
      </w:r>
      <w:r w:rsidR="00156015" w:rsidRPr="005B1BC7">
        <w:rPr>
          <w:i/>
        </w:rPr>
        <w:t>.</w:t>
      </w:r>
    </w:p>
    <w:p w14:paraId="3C24A1A1" w14:textId="235237B4" w:rsidR="00C56BF7" w:rsidRPr="005B1BC7" w:rsidRDefault="00C56BF7" w:rsidP="00C56BF7">
      <w:pPr>
        <w:pStyle w:val="BodyText"/>
      </w:pPr>
      <w:r w:rsidRPr="005B1BC7">
        <w:t xml:space="preserve">This standard specifies the general requirements, methods of testing, and required test results, for shipborne </w:t>
      </w:r>
      <w:proofErr w:type="spellStart"/>
      <w:r w:rsidRPr="005B1BC7">
        <w:t>radionavigation</w:t>
      </w:r>
      <w:proofErr w:type="spellEnd"/>
      <w:r w:rsidRPr="005B1BC7">
        <w:t xml:space="preserve"> equipment and electronic naviga</w:t>
      </w:r>
      <w:r w:rsidR="00213B06" w:rsidRPr="005B1BC7">
        <w:t>tion aids in support of IMO Resolution</w:t>
      </w:r>
      <w:r w:rsidRPr="005B1BC7">
        <w:t xml:space="preserve"> A.694.  More specifically, it specifies minimum performance requirements for equipment that are required carriage under </w:t>
      </w:r>
      <w:r w:rsidR="00A01A5A" w:rsidRPr="009A2144">
        <w:t xml:space="preserve">the </w:t>
      </w:r>
      <w:r w:rsidR="00A01A5A" w:rsidRPr="009A2144">
        <w:rPr>
          <w:rFonts w:cs="Arial"/>
          <w:bCs/>
          <w:color w:val="000000" w:themeColor="text1"/>
        </w:rPr>
        <w:t xml:space="preserve">International </w:t>
      </w:r>
      <w:r w:rsidR="00A01A5A" w:rsidRPr="009A2144">
        <w:rPr>
          <w:rFonts w:cs="Arial"/>
          <w:bCs/>
          <w:color w:val="000000" w:themeColor="text1"/>
        </w:rPr>
        <w:lastRenderedPageBreak/>
        <w:t>Convention for the Safety of Life at Sea (SOLAS), 1974</w:t>
      </w:r>
      <w:r w:rsidR="00A01A5A" w:rsidRPr="009A2144">
        <w:t>,</w:t>
      </w:r>
      <w:r w:rsidRPr="009A2144">
        <w:t xml:space="preserve"> </w:t>
      </w:r>
      <w:r w:rsidR="00092153" w:rsidRPr="009A2144">
        <w:t xml:space="preserve">Chapter </w:t>
      </w:r>
      <w:r w:rsidRPr="009A2144">
        <w:t>V</w:t>
      </w:r>
      <w:r w:rsidR="00092153" w:rsidRPr="009A2144">
        <w:t xml:space="preserve"> (Safety of Navigation)</w:t>
      </w:r>
      <w:r w:rsidRPr="005B1BC7">
        <w:t xml:space="preserve">. </w:t>
      </w:r>
      <w:r w:rsidR="00156015" w:rsidRPr="005B1BC7">
        <w:t xml:space="preserve"> </w:t>
      </w:r>
      <w:r w:rsidRPr="005B1BC7">
        <w:t>Key sections that pertain to the presentation, display or portrayal of navigation- related information include:</w:t>
      </w:r>
    </w:p>
    <w:p w14:paraId="64596A70" w14:textId="6AF529DF" w:rsidR="00C56BF7" w:rsidRPr="005B1BC7" w:rsidRDefault="00C56BF7" w:rsidP="00C56BF7">
      <w:pPr>
        <w:pStyle w:val="BodyText"/>
        <w:rPr>
          <w:u w:val="single"/>
        </w:rPr>
      </w:pPr>
      <w:r w:rsidRPr="005B1BC7">
        <w:rPr>
          <w:u w:val="single"/>
        </w:rPr>
        <w:t>Section</w:t>
      </w:r>
    </w:p>
    <w:p w14:paraId="5555396E" w14:textId="5A5435C3" w:rsidR="00C56BF7" w:rsidRPr="005B1BC7" w:rsidRDefault="00C56BF7" w:rsidP="00C56BF7">
      <w:pPr>
        <w:pStyle w:val="BodyText"/>
      </w:pPr>
      <w:r w:rsidRPr="005B1BC7">
        <w:t xml:space="preserve">6.1 </w:t>
      </w:r>
      <w:r w:rsidRPr="005B1BC7">
        <w:tab/>
        <w:t>Ergonomics and Human Machine Interface (HMI)</w:t>
      </w:r>
    </w:p>
    <w:p w14:paraId="41891CA2" w14:textId="6B9F6D74" w:rsidR="00C56BF7" w:rsidRPr="005B1BC7" w:rsidRDefault="00C56BF7" w:rsidP="00C56BF7">
      <w:pPr>
        <w:pStyle w:val="BodyText"/>
      </w:pPr>
      <w:r w:rsidRPr="005B1BC7">
        <w:t xml:space="preserve">6.1.6 </w:t>
      </w:r>
      <w:r w:rsidRPr="005B1BC7">
        <w:tab/>
        <w:t>Screen display and indicators</w:t>
      </w:r>
    </w:p>
    <w:p w14:paraId="441C4D5D" w14:textId="5E36DF65" w:rsidR="00C56BF7" w:rsidRPr="005B1BC7" w:rsidRDefault="00C56BF7" w:rsidP="00C56BF7">
      <w:pPr>
        <w:pStyle w:val="BodyText"/>
      </w:pPr>
      <w:r w:rsidRPr="005B1BC7">
        <w:t>6.2.2</w:t>
      </w:r>
      <w:r w:rsidRPr="005B1BC7">
        <w:tab/>
        <w:t>Alarms and Indicators</w:t>
      </w:r>
    </w:p>
    <w:p w14:paraId="6636D4E1" w14:textId="197DCB90" w:rsidR="00C56BF7" w:rsidRPr="005B1BC7" w:rsidRDefault="00C56BF7" w:rsidP="00C56BF7">
      <w:pPr>
        <w:pStyle w:val="BodyText"/>
      </w:pPr>
      <w:r w:rsidRPr="005B1BC7">
        <w:t>6.2.3</w:t>
      </w:r>
      <w:r w:rsidRPr="005B1BC7">
        <w:tab/>
        <w:t>Illumination</w:t>
      </w:r>
    </w:p>
    <w:p w14:paraId="50C74B06" w14:textId="09F71C5F" w:rsidR="00C56BF7" w:rsidRPr="005B1BC7" w:rsidRDefault="00C56BF7" w:rsidP="00C56BF7">
      <w:pPr>
        <w:pStyle w:val="BodyText"/>
      </w:pPr>
      <w:r w:rsidRPr="005B1BC7">
        <w:rPr>
          <w:b/>
        </w:rPr>
        <w:t>IEC 62288</w:t>
      </w:r>
      <w:r w:rsidRPr="005B1BC7">
        <w:t xml:space="preserve">, </w:t>
      </w:r>
      <w:r w:rsidRPr="005B1BC7">
        <w:rPr>
          <w:i/>
        </w:rPr>
        <w:t>Maritime navigation and radiocommunication equipment and systems - Presentation of navigation-related information on shipborne navigational displays - General requirements, methods of testing and required test results, Edition 1.0, July 2008</w:t>
      </w:r>
      <w:r w:rsidRPr="005B1BC7">
        <w:t>.</w:t>
      </w:r>
    </w:p>
    <w:p w14:paraId="089616ED" w14:textId="4BA667F1" w:rsidR="00C56BF7" w:rsidRPr="005B1BC7" w:rsidRDefault="00C56BF7" w:rsidP="00C56BF7">
      <w:pPr>
        <w:pStyle w:val="BodyText"/>
      </w:pPr>
      <w:r w:rsidRPr="005B1BC7">
        <w:t xml:space="preserve">This standard specifies the general requirements, methods of testing, and required test results, for the presentation of navigation-related information on shipborne navigational displays in support of IMO resolution MSC.191(79). </w:t>
      </w:r>
      <w:r w:rsidR="00156015" w:rsidRPr="005B1BC7">
        <w:t xml:space="preserve"> </w:t>
      </w:r>
      <w:r w:rsidRPr="005B1BC7">
        <w:t>This standard is organized so that each group of requirements is immediately followed by a clause ide</w:t>
      </w:r>
      <w:r w:rsidR="00156015" w:rsidRPr="005B1BC7">
        <w:t>ntifying the method(s) of test.</w:t>
      </w:r>
    </w:p>
    <w:p w14:paraId="00FA2B3D" w14:textId="77777777" w:rsidR="00C56BF7" w:rsidRPr="005B1BC7" w:rsidRDefault="00C56BF7" w:rsidP="00C56BF7">
      <w:pPr>
        <w:pStyle w:val="BodyText"/>
      </w:pPr>
      <w:r w:rsidRPr="005B1BC7">
        <w:t>This IEC standard also addresses the guidelines for the presentation of navigation-related symbols, terms and abbreviations contained in Safety of Navigation circular SN/Circ.243 together with some requirements published in resolution MSC.192(79) on radar; resolution MSC.232(82) on ECDIS; and ergonomic criteria published in circular MSC/Circ.982.</w:t>
      </w:r>
    </w:p>
    <w:p w14:paraId="18596BED" w14:textId="77777777" w:rsidR="00C56BF7" w:rsidRPr="005B1BC7" w:rsidRDefault="00C56BF7" w:rsidP="00C56BF7">
      <w:pPr>
        <w:pStyle w:val="BodyText"/>
      </w:pPr>
      <w:r w:rsidRPr="005B1BC7">
        <w:t>Three Annexes specifically pertain to presentation/display topics:</w:t>
      </w:r>
    </w:p>
    <w:p w14:paraId="398E0F62" w14:textId="5ADCFF3D" w:rsidR="00C56BF7" w:rsidRPr="005B1BC7" w:rsidRDefault="00C56BF7" w:rsidP="00156015">
      <w:pPr>
        <w:pStyle w:val="Bullet1"/>
      </w:pPr>
      <w:r w:rsidRPr="005B1BC7">
        <w:t>Annex A - The symbols from SN/Circ.243 are reproduced and expanded upon</w:t>
      </w:r>
      <w:r w:rsidR="00156015" w:rsidRPr="005B1BC7">
        <w:t>;</w:t>
      </w:r>
    </w:p>
    <w:p w14:paraId="19F0EEFE" w14:textId="5A60DB11" w:rsidR="00C56BF7" w:rsidRPr="005B1BC7" w:rsidRDefault="00C56BF7" w:rsidP="00156015">
      <w:pPr>
        <w:pStyle w:val="Bullet1"/>
      </w:pPr>
      <w:r w:rsidRPr="005B1BC7">
        <w:t>Annex B - The terms and abbreviations from SN/Circ.243 are reproduced and expanded upon.</w:t>
      </w:r>
    </w:p>
    <w:p w14:paraId="4B0D53E6" w14:textId="50C0FE74" w:rsidR="00C56BF7" w:rsidRPr="005B1BC7" w:rsidRDefault="00C56BF7" w:rsidP="00156015">
      <w:pPr>
        <w:pStyle w:val="Bullet1"/>
      </w:pPr>
      <w:r w:rsidRPr="005B1BC7">
        <w:t>Annex C - Additional guidance on display and dialogue design from MSC/Circ.982 is provided.</w:t>
      </w:r>
    </w:p>
    <w:p w14:paraId="59587F49" w14:textId="77777777" w:rsidR="00C56BF7" w:rsidRPr="005B1BC7" w:rsidRDefault="00C56BF7" w:rsidP="00C56BF7">
      <w:pPr>
        <w:pStyle w:val="BodyText"/>
      </w:pPr>
      <w:r w:rsidRPr="005B1BC7">
        <w:t>While this IEC standard is primarily intended for shipborne equipment, much of the guidance and display requirements apply to shore-based displays as well.  While it may not be necessary to comply with all aspects of this standard, there is benefit in being aware and harmonizing with navigation-related information as currently displayed onboard vessels.</w:t>
      </w:r>
    </w:p>
    <w:p w14:paraId="33180077" w14:textId="77777777" w:rsidR="00C56BF7" w:rsidRPr="005B1BC7" w:rsidRDefault="00C56BF7" w:rsidP="00C56BF7">
      <w:pPr>
        <w:pStyle w:val="BodyText"/>
        <w:rPr>
          <w:b/>
        </w:rPr>
      </w:pPr>
      <w:r w:rsidRPr="005B1BC7">
        <w:rPr>
          <w:b/>
        </w:rPr>
        <w:t>IALA Recommendation V-125 on the use and presentation of symbology at a VTS Centre (Edition 3, 2012)</w:t>
      </w:r>
    </w:p>
    <w:p w14:paraId="3AD6B31E" w14:textId="59C24F4D" w:rsidR="00C56BF7" w:rsidRPr="005B1BC7" w:rsidRDefault="00C56BF7" w:rsidP="00C56BF7">
      <w:pPr>
        <w:pStyle w:val="BodyText"/>
      </w:pPr>
      <w:r w:rsidRPr="005B1BC7">
        <w:t>The presentation of information is critical to meet SOLAS regulations, relevant IMO resolutions</w:t>
      </w:r>
      <w:r w:rsidR="00854A1F" w:rsidRPr="005B1BC7">
        <w:t>.</w:t>
      </w:r>
    </w:p>
    <w:p w14:paraId="42ECA21A" w14:textId="761AF374" w:rsidR="00C56BF7" w:rsidRPr="005B1BC7" w:rsidRDefault="00C56BF7" w:rsidP="00C56BF7">
      <w:pPr>
        <w:pStyle w:val="BodyText"/>
      </w:pPr>
      <w:r w:rsidRPr="005B1BC7">
        <w:t>and IALA recommendations. Although there are many compelling reasons for the international standardization of methods of display of electronic charts and data from electronic sensors, including radar and AIS, on board vessels, there may be differing or additional requirements for the display of information at VTS Centres that are port, c</w:t>
      </w:r>
      <w:r w:rsidR="00156015" w:rsidRPr="005B1BC7">
        <w:t>oastal states or area specific.</w:t>
      </w:r>
    </w:p>
    <w:p w14:paraId="53F2BCE4" w14:textId="52FDC80D" w:rsidR="00CC60B6" w:rsidRPr="005B1BC7" w:rsidRDefault="00C56BF7" w:rsidP="00C94AF4">
      <w:pPr>
        <w:pStyle w:val="BodyText"/>
      </w:pPr>
      <w:r w:rsidRPr="005B1BC7">
        <w:t>The compilation of an accurate traffic image in the VTS Centre, thus allowing the evaluation of situations more accurately and decisions to be made more readily, is substantially dependent on the manner in whi</w:t>
      </w:r>
      <w:r w:rsidR="00C94AF4" w:rsidRPr="005B1BC7">
        <w:t>ch the information is presented.</w:t>
      </w:r>
      <w:r w:rsidR="00CC60B6" w:rsidRPr="005B1BC7">
        <w:br w:type="page"/>
      </w:r>
    </w:p>
    <w:p w14:paraId="2DE191BB" w14:textId="7A02AEA4" w:rsidR="00C56BF7" w:rsidRPr="005B1BC7" w:rsidRDefault="00C56BF7" w:rsidP="00156015">
      <w:pPr>
        <w:pStyle w:val="Heading1"/>
      </w:pPr>
      <w:bookmarkStart w:id="9" w:name="_Toc445738951"/>
      <w:r w:rsidRPr="005B1BC7">
        <w:lastRenderedPageBreak/>
        <w:t>OPERATIONAL REQUIREMENTS</w:t>
      </w:r>
      <w:bookmarkEnd w:id="9"/>
    </w:p>
    <w:p w14:paraId="650BA90B" w14:textId="77777777" w:rsidR="00156015" w:rsidRPr="005B1BC7" w:rsidRDefault="00156015" w:rsidP="00156015">
      <w:pPr>
        <w:pStyle w:val="Heading1separatationline"/>
      </w:pPr>
    </w:p>
    <w:p w14:paraId="4687A223" w14:textId="1FD02791" w:rsidR="00C56BF7" w:rsidRPr="005B1BC7" w:rsidRDefault="00C56BF7" w:rsidP="00C56BF7">
      <w:pPr>
        <w:pStyle w:val="BodyText"/>
      </w:pPr>
      <w:r w:rsidRPr="005B1BC7">
        <w:t>The primary factor that influences the portrayal of e-Navigation information is the operational situation. In turn, what information is required depends on the voyage requirements, situation needs, operational perspective (shipborne or shore-bas</w:t>
      </w:r>
      <w:r w:rsidR="00156015" w:rsidRPr="005B1BC7">
        <w:t>ed), and levels of information.</w:t>
      </w:r>
    </w:p>
    <w:p w14:paraId="5C63F58D" w14:textId="0F8A9B67" w:rsidR="00C56BF7" w:rsidRPr="005B1BC7" w:rsidRDefault="00C56BF7" w:rsidP="00156015">
      <w:pPr>
        <w:pStyle w:val="Heading2"/>
      </w:pPr>
      <w:bookmarkStart w:id="10" w:name="_Toc445738952"/>
      <w:r w:rsidRPr="005B1BC7">
        <w:t>Voyage Requirements</w:t>
      </w:r>
      <w:bookmarkEnd w:id="10"/>
    </w:p>
    <w:p w14:paraId="53787AF6" w14:textId="77777777" w:rsidR="00156015" w:rsidRPr="005B1BC7" w:rsidRDefault="00156015" w:rsidP="00156015">
      <w:pPr>
        <w:pStyle w:val="Heading2separationline"/>
      </w:pPr>
    </w:p>
    <w:p w14:paraId="23535FFF" w14:textId="50120037" w:rsidR="00C56BF7" w:rsidRPr="005B1BC7" w:rsidRDefault="00C56BF7" w:rsidP="00C56BF7">
      <w:pPr>
        <w:pStyle w:val="BodyText"/>
      </w:pPr>
      <w:r w:rsidRPr="005B1BC7">
        <w:t>The type or amount of e-Navigation-related information that will be portrayed by shipborne or shore-based users falls into two main categories:  strategic and tactical overviews.</w:t>
      </w:r>
    </w:p>
    <w:p w14:paraId="5096707C" w14:textId="5D9F1772" w:rsidR="00C56BF7" w:rsidRPr="005B1BC7" w:rsidRDefault="00C56BF7" w:rsidP="00156015">
      <w:pPr>
        <w:pStyle w:val="List1"/>
      </w:pPr>
      <w:r w:rsidRPr="005B1BC7">
        <w:t>Strategic overview is associated with maintaining overall situational awareness within the surrounding areas.  This can include both monitoring and active engagement.</w:t>
      </w:r>
    </w:p>
    <w:p w14:paraId="09F4B706" w14:textId="34088F05" w:rsidR="00C56BF7" w:rsidRPr="005B1BC7" w:rsidRDefault="00C56BF7" w:rsidP="00C56BF7">
      <w:pPr>
        <w:pStyle w:val="List1"/>
      </w:pPr>
      <w:r w:rsidRPr="005B1BC7">
        <w:t>Tactical overview involves more direct action and decision-support within the immediate or designated area.</w:t>
      </w:r>
    </w:p>
    <w:p w14:paraId="0C1E1ABA" w14:textId="452FA8F0" w:rsidR="00C56BF7" w:rsidRPr="005B1BC7" w:rsidRDefault="00C56BF7" w:rsidP="00156015">
      <w:pPr>
        <w:pStyle w:val="Heading2"/>
      </w:pPr>
      <w:bookmarkStart w:id="11" w:name="_Toc445738953"/>
      <w:r w:rsidRPr="005B1BC7">
        <w:t>Situational Needs</w:t>
      </w:r>
      <w:bookmarkEnd w:id="11"/>
    </w:p>
    <w:p w14:paraId="4D2CA7D6" w14:textId="77777777" w:rsidR="00156015" w:rsidRPr="005B1BC7" w:rsidRDefault="00156015" w:rsidP="00156015">
      <w:pPr>
        <w:pStyle w:val="Heading2separationline"/>
      </w:pPr>
    </w:p>
    <w:p w14:paraId="79F41839" w14:textId="162AC7F6" w:rsidR="00C56BF7" w:rsidRPr="00454C6B" w:rsidRDefault="00C56BF7" w:rsidP="005650AD">
      <w:pPr>
        <w:pStyle w:val="List1"/>
        <w:numPr>
          <w:ilvl w:val="0"/>
          <w:numId w:val="23"/>
        </w:numPr>
      </w:pPr>
      <w:r w:rsidRPr="00454C6B">
        <w:t>Current situation includes the various phases of navigation during a voyage or can be related to the</w:t>
      </w:r>
      <w:r w:rsidRPr="005B1BC7">
        <w:t xml:space="preserve"> prevailing conditions.  Examples of different navigation phases include open-ocean, coastal, and approach.  Prevailing conditions include</w:t>
      </w:r>
      <w:ins w:id="12" w:author="Peter Kito" w:date="2019-09-25T03:33:00Z">
        <w:r w:rsidR="00280E09">
          <w:t>s</w:t>
        </w:r>
      </w:ins>
      <w:r w:rsidRPr="005B1BC7">
        <w:t xml:space="preserve">, </w:t>
      </w:r>
      <w:ins w:id="13" w:author="Peter Kito" w:date="2019-09-25T03:33:00Z">
        <w:r w:rsidR="00280E09">
          <w:t xml:space="preserve">traffic density, warnings, </w:t>
        </w:r>
      </w:ins>
      <w:r w:rsidRPr="005B1BC7">
        <w:t xml:space="preserve">daytime vs. night time transits, </w:t>
      </w:r>
      <w:ins w:id="14" w:author="Peter Kito" w:date="2019-09-24T10:37:00Z">
        <w:r w:rsidR="00280E09">
          <w:t>hydro-</w:t>
        </w:r>
        <w:proofErr w:type="spellStart"/>
        <w:r w:rsidR="00280E09">
          <w:t>meteo</w:t>
        </w:r>
        <w:proofErr w:type="spellEnd"/>
        <w:r w:rsidR="00280E09">
          <w:t xml:space="preserve"> </w:t>
        </w:r>
      </w:ins>
      <w:ins w:id="15" w:author="Peter Kito" w:date="2019-09-25T03:35:00Z">
        <w:r w:rsidR="00280E09">
          <w:t>conditions</w:t>
        </w:r>
      </w:ins>
      <w:ins w:id="16" w:author="Peter Kito" w:date="2019-09-24T10:37:00Z">
        <w:r w:rsidR="00C65AAB">
          <w:t xml:space="preserve"> like visibility, wind force, wave height, </w:t>
        </w:r>
      </w:ins>
      <w:ins w:id="17" w:author="Peter Kito" w:date="2019-09-24T10:38:00Z">
        <w:r w:rsidR="00280E09">
          <w:t>ice conditions</w:t>
        </w:r>
      </w:ins>
      <w:ins w:id="18" w:author="Peter Kito" w:date="2019-09-25T03:36:00Z">
        <w:r w:rsidR="00280E09">
          <w:t>, etc..</w:t>
        </w:r>
      </w:ins>
      <w:ins w:id="19" w:author="Peter Kito" w:date="2019-09-25T03:35:00Z">
        <w:r w:rsidR="00280E09">
          <w:t xml:space="preserve"> </w:t>
        </w:r>
      </w:ins>
      <w:del w:id="20" w:author="Peter Kito" w:date="2019-09-25T03:35:00Z">
        <w:r w:rsidRPr="005B1BC7" w:rsidDel="00280E09">
          <w:delText>calm vs. stormy weather conditions,</w:delText>
        </w:r>
      </w:del>
      <w:del w:id="21" w:author="Peter Kito" w:date="2019-09-24T10:38:00Z">
        <w:r w:rsidRPr="005B1BC7" w:rsidDel="00C65AAB">
          <w:delText xml:space="preserve"> </w:delText>
        </w:r>
        <w:r w:rsidRPr="00454C6B" w:rsidDel="00C65AAB">
          <w:delText>good vs. poor visibility,</w:delText>
        </w:r>
      </w:del>
      <w:del w:id="22" w:author="Peter Kito" w:date="2019-09-25T03:35:00Z">
        <w:r w:rsidRPr="00454C6B" w:rsidDel="00280E09">
          <w:delText xml:space="preserve"> light vs. heavy vessel traffic, etc.</w:delText>
        </w:r>
      </w:del>
    </w:p>
    <w:p w14:paraId="04844376" w14:textId="32309238" w:rsidR="00C56BF7" w:rsidRPr="00454C6B" w:rsidRDefault="00C56BF7" w:rsidP="00156015">
      <w:pPr>
        <w:pStyle w:val="List1"/>
        <w:rPr>
          <w:ins w:id="23" w:author="Peter Kito" w:date="2019-09-24T05:57:00Z"/>
        </w:rPr>
      </w:pPr>
      <w:r w:rsidRPr="00454C6B">
        <w:t xml:space="preserve">Regardless of the current situation, the </w:t>
      </w:r>
      <w:r w:rsidRPr="00454C6B">
        <w:rPr>
          <w:u w:val="single"/>
        </w:rPr>
        <w:t>Task-at-Hand</w:t>
      </w:r>
      <w:r w:rsidRPr="00F411C3">
        <w:t xml:space="preserve"> can be the determining factor in deciding what information is crucial in making informed decisions.  This includes time-critical inf</w:t>
      </w:r>
      <w:r w:rsidRPr="00723DEF">
        <w:t xml:space="preserve">ormation necessary for grounding avoidance, collision avoidance, or maintaining overall </w:t>
      </w:r>
      <w:r w:rsidR="00156015" w:rsidRPr="00EB684B">
        <w:t>situational awareness.</w:t>
      </w:r>
      <w:ins w:id="24" w:author="Peter Kito" w:date="2019-09-24T10:50:00Z">
        <w:r w:rsidR="0060234E" w:rsidRPr="00EB684B">
          <w:t xml:space="preserve"> </w:t>
        </w:r>
      </w:ins>
      <w:ins w:id="25" w:author="Peter Kito" w:date="2019-09-25T03:41:00Z">
        <w:r w:rsidR="00454C6B" w:rsidRPr="00454C6B">
          <w:rPr>
            <w:rPrChange w:id="26" w:author="Peter Kito" w:date="2019-09-25T03:41:00Z">
              <w:rPr>
                <w:highlight w:val="yellow"/>
              </w:rPr>
            </w:rPrChange>
          </w:rPr>
          <w:t>Information based on a p</w:t>
        </w:r>
      </w:ins>
      <w:ins w:id="27" w:author="Peter Kito" w:date="2019-09-24T10:50:00Z">
        <w:r w:rsidR="0060234E" w:rsidRPr="00454C6B">
          <w:t>lanning system</w:t>
        </w:r>
      </w:ins>
      <w:ins w:id="28" w:author="Peter Kito" w:date="2019-09-25T03:41:00Z">
        <w:r w:rsidR="00454C6B" w:rsidRPr="00454C6B">
          <w:rPr>
            <w:rPrChange w:id="29" w:author="Peter Kito" w:date="2019-09-25T03:41:00Z">
              <w:rPr>
                <w:highlight w:val="yellow"/>
              </w:rPr>
            </w:rPrChange>
          </w:rPr>
          <w:t xml:space="preserve"> may also be part of this process.</w:t>
        </w:r>
      </w:ins>
    </w:p>
    <w:p w14:paraId="19F1ADE5" w14:textId="0A5DAF06" w:rsidR="009F6BC8" w:rsidRPr="00F411C3" w:rsidRDefault="00F411C3" w:rsidP="00156015">
      <w:pPr>
        <w:pStyle w:val="List1"/>
        <w:rPr>
          <w:ins w:id="30" w:author="Peter Kito" w:date="2019-09-24T08:54:00Z"/>
        </w:rPr>
      </w:pPr>
      <w:ins w:id="31" w:author="Peter Kito" w:date="2019-09-25T03:42:00Z">
        <w:r w:rsidRPr="00F411C3">
          <w:rPr>
            <w:rPrChange w:id="32" w:author="Peter Kito" w:date="2019-09-25T03:43:00Z">
              <w:rPr>
                <w:highlight w:val="yellow"/>
              </w:rPr>
            </w:rPrChange>
          </w:rPr>
          <w:t xml:space="preserve">Special attention should be given to </w:t>
        </w:r>
      </w:ins>
      <w:ins w:id="33" w:author="Peter Kito" w:date="2019-09-25T03:43:00Z">
        <w:r>
          <w:t xml:space="preserve">Maritime </w:t>
        </w:r>
        <w:proofErr w:type="spellStart"/>
        <w:r>
          <w:t>Saftety</w:t>
        </w:r>
        <w:proofErr w:type="spellEnd"/>
        <w:r>
          <w:t xml:space="preserve"> Information and </w:t>
        </w:r>
      </w:ins>
      <w:ins w:id="34" w:author="Peter Kito" w:date="2019-09-25T03:42:00Z">
        <w:r w:rsidRPr="00F411C3">
          <w:rPr>
            <w:rPrChange w:id="35" w:author="Peter Kito" w:date="2019-09-25T03:43:00Z">
              <w:rPr>
                <w:highlight w:val="yellow"/>
              </w:rPr>
            </w:rPrChange>
          </w:rPr>
          <w:t>e</w:t>
        </w:r>
      </w:ins>
      <w:ins w:id="36" w:author="Peter Kito" w:date="2019-09-24T05:57:00Z">
        <w:r w:rsidR="00C65AAB" w:rsidRPr="00F411C3">
          <w:t>mergenc</w:t>
        </w:r>
      </w:ins>
      <w:ins w:id="37" w:author="Peter Kito" w:date="2019-09-24T10:40:00Z">
        <w:r w:rsidRPr="00F411C3">
          <w:rPr>
            <w:rPrChange w:id="38" w:author="Peter Kito" w:date="2019-09-25T03:43:00Z">
              <w:rPr>
                <w:highlight w:val="yellow"/>
              </w:rPr>
            </w:rPrChange>
          </w:rPr>
          <w:t>y warning</w:t>
        </w:r>
      </w:ins>
      <w:ins w:id="39" w:author="Peter Kito" w:date="2019-09-25T03:42:00Z">
        <w:r w:rsidRPr="00F411C3">
          <w:rPr>
            <w:rPrChange w:id="40" w:author="Peter Kito" w:date="2019-09-25T03:43:00Z">
              <w:rPr>
                <w:highlight w:val="yellow"/>
              </w:rPr>
            </w:rPrChange>
          </w:rPr>
          <w:t xml:space="preserve"> systems regarding </w:t>
        </w:r>
      </w:ins>
      <w:ins w:id="41" w:author="Peter Kito" w:date="2019-09-24T10:43:00Z">
        <w:r w:rsidR="007F38C7" w:rsidRPr="00F411C3">
          <w:t>EPIRB, MOB</w:t>
        </w:r>
      </w:ins>
      <w:ins w:id="42" w:author="Peter Kito" w:date="2019-09-24T10:45:00Z">
        <w:r w:rsidRPr="00F411C3">
          <w:rPr>
            <w:rPrChange w:id="43" w:author="Peter Kito" w:date="2019-09-25T03:43:00Z">
              <w:rPr>
                <w:highlight w:val="yellow"/>
              </w:rPr>
            </w:rPrChange>
          </w:rPr>
          <w:t xml:space="preserve"> device</w:t>
        </w:r>
      </w:ins>
      <w:ins w:id="44" w:author="Peter Kito" w:date="2019-09-25T03:43:00Z">
        <w:r w:rsidRPr="00F411C3">
          <w:rPr>
            <w:rPrChange w:id="45" w:author="Peter Kito" w:date="2019-09-25T03:43:00Z">
              <w:rPr>
                <w:highlight w:val="yellow"/>
              </w:rPr>
            </w:rPrChange>
          </w:rPr>
          <w:t xml:space="preserve">s, </w:t>
        </w:r>
        <w:proofErr w:type="gramStart"/>
        <w:r w:rsidRPr="00F411C3">
          <w:rPr>
            <w:rPrChange w:id="46" w:author="Peter Kito" w:date="2019-09-25T03:43:00Z">
              <w:rPr>
                <w:highlight w:val="yellow"/>
              </w:rPr>
            </w:rPrChange>
          </w:rPr>
          <w:t>etc..</w:t>
        </w:r>
      </w:ins>
      <w:proofErr w:type="gramEnd"/>
    </w:p>
    <w:p w14:paraId="68577D0A" w14:textId="7901A83A" w:rsidR="00471DDD" w:rsidRPr="00177D63" w:rsidRDefault="00EB684B" w:rsidP="0060234E">
      <w:pPr>
        <w:pStyle w:val="List1"/>
      </w:pPr>
      <w:ins w:id="47" w:author="Peter Kito" w:date="2019-09-25T04:03:00Z">
        <w:r w:rsidRPr="00177D63">
          <w:rPr>
            <w:rPrChange w:id="48" w:author="Peter Kito" w:date="2019-09-25T04:06:00Z">
              <w:rPr>
                <w:highlight w:val="yellow"/>
              </w:rPr>
            </w:rPrChange>
          </w:rPr>
          <w:t>Also</w:t>
        </w:r>
      </w:ins>
      <w:ins w:id="49" w:author="Peter Kito" w:date="2019-09-25T04:05:00Z">
        <w:r w:rsidRPr="00177D63">
          <w:rPr>
            <w:rPrChange w:id="50" w:author="Peter Kito" w:date="2019-09-25T04:06:00Z">
              <w:rPr>
                <w:highlight w:val="yellow"/>
              </w:rPr>
            </w:rPrChange>
          </w:rPr>
          <w:t>, c</w:t>
        </w:r>
      </w:ins>
      <w:ins w:id="51" w:author="Peter Kito" w:date="2019-09-24T10:41:00Z">
        <w:r w:rsidR="0060234E" w:rsidRPr="00177D63">
          <w:t xml:space="preserve">ommunication capabilities </w:t>
        </w:r>
      </w:ins>
      <w:ins w:id="52" w:author="Peter Kito" w:date="2019-09-24T10:48:00Z">
        <w:r w:rsidR="0060234E" w:rsidRPr="001104F5">
          <w:t>such as</w:t>
        </w:r>
      </w:ins>
      <w:ins w:id="53" w:author="Peter Kito" w:date="2019-09-24T10:42:00Z">
        <w:r w:rsidR="007F38C7" w:rsidRPr="00DA4C67">
          <w:t xml:space="preserve"> </w:t>
        </w:r>
      </w:ins>
      <w:ins w:id="54" w:author="Peter Kito" w:date="2019-09-24T08:54:00Z">
        <w:r w:rsidR="00471DDD" w:rsidRPr="00C713F9">
          <w:t xml:space="preserve">VHF, </w:t>
        </w:r>
      </w:ins>
      <w:ins w:id="55" w:author="Peter Kito" w:date="2019-09-24T10:42:00Z">
        <w:r w:rsidR="0060234E" w:rsidRPr="00C713F9">
          <w:t>AIS</w:t>
        </w:r>
      </w:ins>
      <w:ins w:id="56" w:author="Peter Kito" w:date="2019-09-24T08:54:00Z">
        <w:r w:rsidR="0060234E" w:rsidRPr="00577C1E">
          <w:t xml:space="preserve">, Mobile </w:t>
        </w:r>
        <w:proofErr w:type="spellStart"/>
        <w:r w:rsidR="0060234E" w:rsidRPr="00577C1E">
          <w:t>AtoN</w:t>
        </w:r>
      </w:ins>
      <w:proofErr w:type="spellEnd"/>
      <w:ins w:id="57" w:author="Peter Kito" w:date="2019-09-25T04:03:00Z">
        <w:r w:rsidRPr="00177D63">
          <w:rPr>
            <w:rPrChange w:id="58" w:author="Peter Kito" w:date="2019-09-25T04:06:00Z">
              <w:rPr>
                <w:highlight w:val="yellow"/>
              </w:rPr>
            </w:rPrChange>
          </w:rPr>
          <w:t>, etc.</w:t>
        </w:r>
      </w:ins>
      <w:ins w:id="59" w:author="Peter Kito" w:date="2019-09-24T08:54:00Z">
        <w:r w:rsidR="0060234E" w:rsidRPr="00177D63">
          <w:t xml:space="preserve"> </w:t>
        </w:r>
      </w:ins>
      <w:ins w:id="60" w:author="Peter Kito" w:date="2019-09-25T04:03:00Z">
        <w:r w:rsidRPr="00177D63">
          <w:rPr>
            <w:rPrChange w:id="61" w:author="Peter Kito" w:date="2019-09-25T04:06:00Z">
              <w:rPr>
                <w:highlight w:val="yellow"/>
              </w:rPr>
            </w:rPrChange>
          </w:rPr>
          <w:t>should be considered</w:t>
        </w:r>
      </w:ins>
      <w:ins w:id="62" w:author="Peter Kito" w:date="2019-09-25T04:04:00Z">
        <w:r w:rsidRPr="00177D63">
          <w:rPr>
            <w:rPrChange w:id="63" w:author="Peter Kito" w:date="2019-09-25T04:06:00Z">
              <w:rPr>
                <w:highlight w:val="yellow"/>
              </w:rPr>
            </w:rPrChange>
          </w:rPr>
          <w:t xml:space="preserve"> according to the situation</w:t>
        </w:r>
      </w:ins>
      <w:ins w:id="64" w:author="Peter Kito" w:date="2019-09-25T04:05:00Z">
        <w:r w:rsidRPr="00177D63">
          <w:rPr>
            <w:rPrChange w:id="65" w:author="Peter Kito" w:date="2019-09-25T04:06:00Z">
              <w:rPr>
                <w:highlight w:val="yellow"/>
              </w:rPr>
            </w:rPrChange>
          </w:rPr>
          <w:t>al needs.</w:t>
        </w:r>
      </w:ins>
    </w:p>
    <w:p w14:paraId="611CA87B" w14:textId="45C608F1" w:rsidR="00C56BF7" w:rsidRPr="005B1BC7" w:rsidRDefault="00C56BF7" w:rsidP="00156015">
      <w:pPr>
        <w:pStyle w:val="Heading2"/>
      </w:pPr>
      <w:bookmarkStart w:id="66" w:name="_Toc445738954"/>
      <w:r w:rsidRPr="005B1BC7">
        <w:t>Shipborne perspective</w:t>
      </w:r>
      <w:bookmarkEnd w:id="66"/>
    </w:p>
    <w:p w14:paraId="5951D486" w14:textId="77777777" w:rsidR="00156015" w:rsidRPr="005B1BC7" w:rsidRDefault="00156015" w:rsidP="00156015">
      <w:pPr>
        <w:pStyle w:val="Heading2separationline"/>
      </w:pPr>
    </w:p>
    <w:p w14:paraId="237873BE" w14:textId="2502FDEA" w:rsidR="00C56BF7" w:rsidRPr="005B1BC7" w:rsidRDefault="00C56BF7" w:rsidP="00C56BF7">
      <w:pPr>
        <w:pStyle w:val="BodyText"/>
      </w:pPr>
      <w:r w:rsidRPr="005B1BC7">
        <w:t>The International Chamber of Shippi</w:t>
      </w:r>
      <w:r w:rsidR="00156015" w:rsidRPr="005B1BC7">
        <w:t>ng</w:t>
      </w:r>
      <w:r w:rsidR="00A01A5A" w:rsidRPr="005B1BC7">
        <w:t>'s</w:t>
      </w:r>
      <w:r w:rsidR="00156015" w:rsidRPr="005B1BC7">
        <w:t xml:space="preserve"> '</w:t>
      </w:r>
      <w:r w:rsidR="00156015" w:rsidRPr="005B1BC7">
        <w:rPr>
          <w:i/>
        </w:rPr>
        <w:t>Bridge Procedures Guide</w:t>
      </w:r>
      <w:r w:rsidR="00156015" w:rsidRPr="005B1BC7">
        <w:t>'</w:t>
      </w:r>
      <w:r w:rsidR="00CC60B6" w:rsidRPr="005B1BC7">
        <w:rPr>
          <w:rStyle w:val="FootnoteReference"/>
        </w:rPr>
        <w:footnoteReference w:id="6"/>
      </w:r>
      <w:r w:rsidR="00156015" w:rsidRPr="005B1BC7">
        <w:t xml:space="preserve"> </w:t>
      </w:r>
      <w:r w:rsidRPr="005B1BC7">
        <w:t xml:space="preserve">provides a useful description of the personnel, activities, equipment, and procedures that </w:t>
      </w:r>
      <w:r w:rsidR="00156015" w:rsidRPr="005B1BC7">
        <w:t>'</w:t>
      </w:r>
      <w:r w:rsidRPr="005B1BC7">
        <w:rPr>
          <w:i/>
        </w:rPr>
        <w:t>reflect best navigational practice on merchant ships operating to</w:t>
      </w:r>
      <w:r w:rsidR="00156015" w:rsidRPr="005B1BC7">
        <w:rPr>
          <w:i/>
        </w:rPr>
        <w:t>day, in all sectors and trades</w:t>
      </w:r>
      <w:r w:rsidR="00156015" w:rsidRPr="005B1BC7">
        <w:t>.'</w:t>
      </w:r>
      <w:r w:rsidRPr="005B1BC7">
        <w:t xml:space="preserve"> </w:t>
      </w:r>
      <w:r w:rsidR="00156015" w:rsidRPr="005B1BC7">
        <w:t xml:space="preserve"> </w:t>
      </w:r>
      <w:r w:rsidRPr="005B1BC7">
        <w:t xml:space="preserve">As explained in the Foreword to the publication, the new (4th) edition has been revised to address the increasing use of modern electronic navigation and charting systems.  In particular, it is pointed out that </w:t>
      </w:r>
      <w:r w:rsidR="00156015" w:rsidRPr="005B1BC7">
        <w:t>'</w:t>
      </w:r>
      <w:r w:rsidRPr="005B1BC7">
        <w:rPr>
          <w:i/>
        </w:rPr>
        <w:t>increased sophistication brings its own dangers and the need to precautionary measures against undue reliance on technology</w:t>
      </w:r>
      <w:r w:rsidRPr="005B1BC7">
        <w:t>.</w:t>
      </w:r>
      <w:r w:rsidR="00156015" w:rsidRPr="005B1BC7">
        <w:t>'</w:t>
      </w:r>
    </w:p>
    <w:p w14:paraId="29FF1CB3" w14:textId="335303C1" w:rsidR="00C56BF7" w:rsidRPr="005B1BC7" w:rsidRDefault="00C56BF7" w:rsidP="00156015">
      <w:pPr>
        <w:pStyle w:val="Heading2"/>
      </w:pPr>
      <w:bookmarkStart w:id="67" w:name="_Toc445738955"/>
      <w:r w:rsidRPr="005B1BC7">
        <w:t>Shore-based perspective</w:t>
      </w:r>
      <w:bookmarkEnd w:id="67"/>
    </w:p>
    <w:p w14:paraId="12C3CC3F" w14:textId="77777777" w:rsidR="00156015" w:rsidRPr="005B1BC7" w:rsidRDefault="00156015" w:rsidP="00156015">
      <w:pPr>
        <w:pStyle w:val="Heading2separationline"/>
      </w:pPr>
    </w:p>
    <w:p w14:paraId="3AFCBD85" w14:textId="40032398" w:rsidR="00C56BF7" w:rsidRPr="005B1BC7" w:rsidRDefault="00156015" w:rsidP="00C56BF7">
      <w:pPr>
        <w:pStyle w:val="BodyText"/>
      </w:pPr>
      <w:r w:rsidRPr="005B1BC7">
        <w:t>The IALA VTS Manual</w:t>
      </w:r>
      <w:r w:rsidR="0017798B" w:rsidRPr="005B1BC7">
        <w:rPr>
          <w:rStyle w:val="FootnoteReference"/>
        </w:rPr>
        <w:footnoteReference w:id="7"/>
      </w:r>
      <w:r w:rsidRPr="005B1BC7">
        <w:t xml:space="preserve"> </w:t>
      </w:r>
      <w:r w:rsidR="00C56BF7" w:rsidRPr="005B1BC7">
        <w:t xml:space="preserve">is a comprehensive guide to Vessel Traffic Services (VTS).  As described in the Introduction, </w:t>
      </w:r>
      <w:r w:rsidRPr="005B1BC7">
        <w:t>'</w:t>
      </w:r>
      <w:r w:rsidR="00C56BF7" w:rsidRPr="005B1BC7">
        <w:rPr>
          <w:i/>
        </w:rPr>
        <w:t>the contents are aimed at a wide readership to encompass all who are in any way involved in the provision, operation, and effectiveness of VTS, including those with management responsibility at national level, and those who deliver services to the mariner</w:t>
      </w:r>
      <w:r w:rsidR="00C56BF7" w:rsidRPr="005B1BC7">
        <w:t>.</w:t>
      </w:r>
      <w:r w:rsidRPr="005B1BC7">
        <w:t>'</w:t>
      </w:r>
      <w:r w:rsidR="00C56BF7" w:rsidRPr="005B1BC7">
        <w:t xml:space="preserve">  For both shipborne and shore-based users, the manual provides useful </w:t>
      </w:r>
      <w:r w:rsidR="00C56BF7" w:rsidRPr="005B1BC7">
        <w:lastRenderedPageBreak/>
        <w:t>information on the type of VTS service and functions, VTS-related equipment, and roles and responsibilities of VTS personnel.</w:t>
      </w:r>
    </w:p>
    <w:p w14:paraId="0CFF5D87" w14:textId="11C036EE" w:rsidR="00C56BF7" w:rsidRPr="005B1BC7" w:rsidRDefault="00C56BF7" w:rsidP="00C56BF7">
      <w:pPr>
        <w:pStyle w:val="BodyText"/>
      </w:pPr>
      <w:r w:rsidRPr="005B1BC7">
        <w:t>As reference</w:t>
      </w:r>
      <w:r w:rsidR="00156015" w:rsidRPr="005B1BC7">
        <w:t>d in IALA Recommendation V-125</w:t>
      </w:r>
      <w:r w:rsidR="00CC60B6" w:rsidRPr="005B1BC7">
        <w:rPr>
          <w:rStyle w:val="FootnoteReference"/>
        </w:rPr>
        <w:footnoteReference w:id="8"/>
      </w:r>
      <w:r w:rsidRPr="005B1BC7">
        <w:t xml:space="preserve"> the general principles for the presentation of all symbology on a VTS display are:</w:t>
      </w:r>
    </w:p>
    <w:p w14:paraId="3BB3BF16" w14:textId="0E6921D4" w:rsidR="00C56BF7" w:rsidRPr="005B1BC7" w:rsidRDefault="00C56BF7" w:rsidP="00156015">
      <w:pPr>
        <w:pStyle w:val="Bullet1"/>
      </w:pPr>
      <w:r w:rsidRPr="005B1BC7">
        <w:t xml:space="preserve">recognizing that </w:t>
      </w:r>
      <w:r w:rsidR="00854A1F" w:rsidRPr="005B1BC7">
        <w:t xml:space="preserve">a </w:t>
      </w:r>
      <w:r w:rsidRPr="005B1BC7">
        <w:t>VTSO would typically come from a maritime background, the portrayal of VTS information should reflect as far as possible the equivalent portrayal on board ships;</w:t>
      </w:r>
    </w:p>
    <w:p w14:paraId="79B68DEC" w14:textId="618AEDB6" w:rsidR="00C56BF7" w:rsidRPr="005B1BC7" w:rsidRDefault="00C56BF7" w:rsidP="00156015">
      <w:pPr>
        <w:pStyle w:val="Bullet1"/>
      </w:pPr>
      <w:r w:rsidRPr="005B1BC7">
        <w:t>the international on-board symbology and chart standards should be used as far as possible;</w:t>
      </w:r>
    </w:p>
    <w:p w14:paraId="6B6F9C41" w14:textId="45147771" w:rsidR="00C56BF7" w:rsidRPr="005B1BC7" w:rsidRDefault="00C56BF7" w:rsidP="00156015">
      <w:pPr>
        <w:pStyle w:val="Bullet1"/>
      </w:pPr>
      <w:r w:rsidRPr="005B1BC7">
        <w:t>symbology already identified for existing on-board use should not normally be assigned a different meaning for VTS purposes, however these symbols may be adapted to suit VTS requirements</w:t>
      </w:r>
      <w:r w:rsidR="005650AD" w:rsidRPr="005B1BC7">
        <w:t>;</w:t>
      </w:r>
    </w:p>
    <w:p w14:paraId="33CA5DD4" w14:textId="6C066BA6" w:rsidR="00C56BF7" w:rsidRPr="005B1BC7" w:rsidRDefault="00C56BF7" w:rsidP="00156015">
      <w:pPr>
        <w:pStyle w:val="Bullet1"/>
      </w:pPr>
      <w:r w:rsidRPr="005B1BC7">
        <w:t>any adaptations to symbology must not modify the agreed standard for data transfer;</w:t>
      </w:r>
    </w:p>
    <w:p w14:paraId="0BD0A057" w14:textId="79DB3397" w:rsidR="00C56BF7" w:rsidRPr="005B1BC7" w:rsidRDefault="00C56BF7" w:rsidP="00156015">
      <w:pPr>
        <w:pStyle w:val="Bullet1"/>
      </w:pPr>
      <w:r w:rsidRPr="005B1BC7">
        <w:t xml:space="preserve">the clarity of the presentation and operator workload </w:t>
      </w:r>
      <w:r w:rsidR="00156015" w:rsidRPr="005B1BC7">
        <w:t>should be carefully considered.</w:t>
      </w:r>
    </w:p>
    <w:p w14:paraId="5DA3DE47" w14:textId="49C1E147" w:rsidR="00C56BF7" w:rsidRPr="005B1BC7" w:rsidRDefault="00156015" w:rsidP="00156015">
      <w:pPr>
        <w:pStyle w:val="Heading2"/>
      </w:pPr>
      <w:bookmarkStart w:id="68" w:name="_Toc445738956"/>
      <w:r w:rsidRPr="005B1BC7">
        <w:t>Categories of information</w:t>
      </w:r>
      <w:bookmarkEnd w:id="68"/>
    </w:p>
    <w:p w14:paraId="2DEC431A" w14:textId="77777777" w:rsidR="00156015" w:rsidRPr="005B1BC7" w:rsidRDefault="00156015" w:rsidP="00156015">
      <w:pPr>
        <w:pStyle w:val="Heading2separationline"/>
      </w:pPr>
    </w:p>
    <w:p w14:paraId="72933E3B" w14:textId="505D9AF5" w:rsidR="00C56BF7" w:rsidRPr="005B1BC7" w:rsidRDefault="00C56BF7" w:rsidP="00C56BF7">
      <w:pPr>
        <w:pStyle w:val="BodyText"/>
      </w:pPr>
      <w:r w:rsidRPr="005B1BC7">
        <w:t>Three different categories of navigational information, both at the present time and likely in the future could be considered. While this categorization is focused on ship based information and not related to shore based portrayal, the knowledge of these potential categories may be seen useful when harmonizing portray</w:t>
      </w:r>
      <w:r w:rsidR="005650AD" w:rsidRPr="005B1BC7">
        <w:t>als on shore with those on ship</w:t>
      </w:r>
      <w:r w:rsidRPr="005B1BC7">
        <w:t>:</w:t>
      </w:r>
      <w:r w:rsidR="00007CE0" w:rsidRPr="005B1BC7">
        <w:rPr>
          <w:rStyle w:val="FootnoteReference"/>
        </w:rPr>
        <w:footnoteReference w:id="9"/>
      </w:r>
    </w:p>
    <w:p w14:paraId="15C7419E" w14:textId="3C1CD840" w:rsidR="00C56BF7" w:rsidRPr="005B1BC7" w:rsidRDefault="00C56BF7" w:rsidP="005650AD">
      <w:pPr>
        <w:pStyle w:val="List1"/>
        <w:numPr>
          <w:ilvl w:val="0"/>
          <w:numId w:val="24"/>
        </w:numPr>
      </w:pPr>
      <w:r w:rsidRPr="005B1BC7">
        <w:t>Required by IMO</w:t>
      </w:r>
      <w:r w:rsidR="005650AD" w:rsidRPr="005B1BC7">
        <w:t>.</w:t>
      </w:r>
    </w:p>
    <w:p w14:paraId="182CF855" w14:textId="2C479268" w:rsidR="00C56BF7" w:rsidRPr="005B1BC7" w:rsidRDefault="00C56BF7" w:rsidP="005650AD">
      <w:pPr>
        <w:pStyle w:val="List1text"/>
      </w:pPr>
      <w:r w:rsidRPr="005B1BC7">
        <w:t>Information on systems required on board ships mainly through SOLAS</w:t>
      </w:r>
      <w:r w:rsidR="00110D00" w:rsidRPr="005B1BC7">
        <w:t xml:space="preserve"> </w:t>
      </w:r>
      <w:r w:rsidR="00110D00" w:rsidRPr="00CB2DE5">
        <w:t>Chapter</w:t>
      </w:r>
      <w:r w:rsidRPr="00CB2DE5">
        <w:t xml:space="preserve"> IV and SOLAS </w:t>
      </w:r>
      <w:r w:rsidR="00110D00" w:rsidRPr="00CB2DE5">
        <w:t>Chapter</w:t>
      </w:r>
      <w:r w:rsidR="00110D00" w:rsidRPr="005B1BC7">
        <w:t xml:space="preserve"> </w:t>
      </w:r>
      <w:r w:rsidRPr="005B1BC7">
        <w:t>V.</w:t>
      </w:r>
    </w:p>
    <w:p w14:paraId="103F959F" w14:textId="73B32EF1" w:rsidR="00C56BF7" w:rsidRPr="005B1BC7" w:rsidRDefault="00C56BF7" w:rsidP="005650AD">
      <w:pPr>
        <w:pStyle w:val="List1"/>
      </w:pPr>
      <w:r w:rsidRPr="005B1BC7">
        <w:t>Required by Flag or Port States in national waters</w:t>
      </w:r>
      <w:r w:rsidR="005650AD" w:rsidRPr="005B1BC7">
        <w:t>.</w:t>
      </w:r>
    </w:p>
    <w:p w14:paraId="725BA5D6" w14:textId="77777777" w:rsidR="00C56BF7" w:rsidRPr="005B1BC7" w:rsidRDefault="00C56BF7" w:rsidP="005650AD">
      <w:pPr>
        <w:pStyle w:val="List1text"/>
      </w:pPr>
      <w:r w:rsidRPr="005B1BC7">
        <w:t>Additional information may be required by individual Flag or Port States due to individual conditions in those areas or regions.</w:t>
      </w:r>
    </w:p>
    <w:p w14:paraId="40F601F9" w14:textId="6CBEEDBC" w:rsidR="00C56BF7" w:rsidRPr="005B1BC7" w:rsidRDefault="00C56BF7" w:rsidP="005650AD">
      <w:pPr>
        <w:pStyle w:val="List1"/>
      </w:pPr>
      <w:r w:rsidRPr="005B1BC7">
        <w:t>Innovative or Future Applications</w:t>
      </w:r>
      <w:r w:rsidR="005650AD" w:rsidRPr="005B1BC7">
        <w:t>.</w:t>
      </w:r>
    </w:p>
    <w:p w14:paraId="38B6716B" w14:textId="77777777" w:rsidR="00C56BF7" w:rsidRPr="005B1BC7" w:rsidRDefault="00C56BF7" w:rsidP="005650AD">
      <w:pPr>
        <w:pStyle w:val="List1text"/>
      </w:pPr>
      <w:r w:rsidRPr="005B1BC7">
        <w:t>New innovations and systems in development, for example during Test Bed execution; may provide additional information not mandated but useful for the development of e-Navigation applications.</w:t>
      </w:r>
    </w:p>
    <w:p w14:paraId="446B1B79" w14:textId="39A0DD1A" w:rsidR="00C56BF7" w:rsidRPr="005B1BC7" w:rsidRDefault="00C56BF7" w:rsidP="005650AD">
      <w:pPr>
        <w:pStyle w:val="Heading1"/>
      </w:pPr>
      <w:bookmarkStart w:id="69" w:name="_Toc445738957"/>
      <w:r w:rsidRPr="005B1BC7">
        <w:t>BASIC GUIDANCE ON PORTRAYAL</w:t>
      </w:r>
      <w:bookmarkEnd w:id="69"/>
    </w:p>
    <w:p w14:paraId="6B4EFDB8" w14:textId="77777777" w:rsidR="005650AD" w:rsidRPr="005B1BC7" w:rsidRDefault="005650AD" w:rsidP="005650AD">
      <w:pPr>
        <w:pStyle w:val="Heading1separatationline"/>
      </w:pPr>
    </w:p>
    <w:p w14:paraId="5C09C4E0" w14:textId="50685C6D" w:rsidR="00C56BF7" w:rsidRPr="005B1BC7" w:rsidRDefault="00C56BF7" w:rsidP="005650AD">
      <w:pPr>
        <w:pStyle w:val="Heading2"/>
      </w:pPr>
      <w:bookmarkStart w:id="70" w:name="_Toc445738958"/>
      <w:r w:rsidRPr="005B1BC7">
        <w:t>Six basic ways</w:t>
      </w:r>
      <w:bookmarkEnd w:id="70"/>
    </w:p>
    <w:p w14:paraId="4EAEA0AE" w14:textId="77777777" w:rsidR="005650AD" w:rsidRPr="005B1BC7" w:rsidRDefault="005650AD" w:rsidP="005650AD">
      <w:pPr>
        <w:pStyle w:val="Heading2separationline"/>
      </w:pPr>
    </w:p>
    <w:p w14:paraId="7DD2AFFF" w14:textId="77777777" w:rsidR="00C56BF7" w:rsidRPr="005B1BC7" w:rsidRDefault="00C56BF7" w:rsidP="00C56BF7">
      <w:pPr>
        <w:pStyle w:val="BodyText"/>
      </w:pPr>
      <w:r w:rsidRPr="005B1BC7">
        <w:t xml:space="preserve">There are six (6) basic ways to visually portray any type of e-Navigation information. </w:t>
      </w:r>
    </w:p>
    <w:p w14:paraId="16B6B5B0" w14:textId="02FF6523" w:rsidR="00C56BF7" w:rsidRPr="005B1BC7" w:rsidRDefault="00C56BF7" w:rsidP="005650AD">
      <w:pPr>
        <w:pStyle w:val="List1"/>
        <w:numPr>
          <w:ilvl w:val="0"/>
          <w:numId w:val="25"/>
        </w:numPr>
      </w:pPr>
      <w:r w:rsidRPr="005B1BC7">
        <w:t>alpha-numeric</w:t>
      </w:r>
    </w:p>
    <w:p w14:paraId="7A64D1B6" w14:textId="1AD7A717" w:rsidR="00C56BF7" w:rsidRPr="005B1BC7" w:rsidRDefault="00C56BF7" w:rsidP="005650AD">
      <w:pPr>
        <w:pStyle w:val="List1"/>
      </w:pPr>
      <w:r w:rsidRPr="005B1BC7">
        <w:t>graph</w:t>
      </w:r>
    </w:p>
    <w:p w14:paraId="08CE3CD7" w14:textId="5E31D9C0" w:rsidR="00C56BF7" w:rsidRPr="005B1BC7" w:rsidRDefault="00C56BF7" w:rsidP="005650AD">
      <w:pPr>
        <w:pStyle w:val="List1"/>
      </w:pPr>
      <w:r w:rsidRPr="005B1BC7">
        <w:t>point, line or polygon</w:t>
      </w:r>
    </w:p>
    <w:p w14:paraId="6B00B22F" w14:textId="397B74AA" w:rsidR="00C56BF7" w:rsidRPr="005B1BC7" w:rsidRDefault="00C56BF7" w:rsidP="005650AD">
      <w:pPr>
        <w:pStyle w:val="List1"/>
      </w:pPr>
      <w:r w:rsidRPr="005B1BC7">
        <w:t>symbol</w:t>
      </w:r>
    </w:p>
    <w:p w14:paraId="14C0AA1D" w14:textId="50377666" w:rsidR="00C56BF7" w:rsidRPr="005B1BC7" w:rsidRDefault="00C56BF7" w:rsidP="005650AD">
      <w:pPr>
        <w:pStyle w:val="List1"/>
      </w:pPr>
      <w:r w:rsidRPr="005B1BC7">
        <w:t>geo-spatial</w:t>
      </w:r>
    </w:p>
    <w:p w14:paraId="3E4AE9E2" w14:textId="7AC5FC52" w:rsidR="00C56BF7" w:rsidRPr="005B1BC7" w:rsidRDefault="00C56BF7" w:rsidP="005650AD">
      <w:pPr>
        <w:pStyle w:val="List1"/>
      </w:pPr>
      <w:r w:rsidRPr="005B1BC7">
        <w:t>imagery</w:t>
      </w:r>
    </w:p>
    <w:p w14:paraId="7A37638E" w14:textId="1C50EB94" w:rsidR="00C56BF7" w:rsidRPr="005B1BC7" w:rsidRDefault="00C56BF7" w:rsidP="00C56BF7">
      <w:pPr>
        <w:pStyle w:val="BodyText"/>
      </w:pPr>
      <w:r w:rsidRPr="005B1BC7">
        <w:t>The following sections provide basic gui</w:t>
      </w:r>
      <w:r w:rsidR="005650AD" w:rsidRPr="005B1BC7">
        <w:t>dance with an example for each.</w:t>
      </w:r>
    </w:p>
    <w:p w14:paraId="39F32517" w14:textId="2F8B3C8F" w:rsidR="00C56BF7" w:rsidRPr="005B1BC7" w:rsidRDefault="005650AD" w:rsidP="005650AD">
      <w:pPr>
        <w:pStyle w:val="Heading3"/>
      </w:pPr>
      <w:bookmarkStart w:id="71" w:name="_Toc445738959"/>
      <w:r w:rsidRPr="005B1BC7">
        <w:lastRenderedPageBreak/>
        <w:t>Alpha-numeric</w:t>
      </w:r>
      <w:bookmarkEnd w:id="71"/>
    </w:p>
    <w:p w14:paraId="3FE2A96A" w14:textId="77777777" w:rsidR="00C56BF7" w:rsidRPr="005B1BC7" w:rsidRDefault="00C56BF7" w:rsidP="00C56BF7">
      <w:pPr>
        <w:pStyle w:val="BodyText"/>
      </w:pPr>
      <w:r w:rsidRPr="005B1BC7">
        <w:t>Unless there is a need to display pre-formatted text or numbers, use the best readable font taking into account Human Centred Design (HCD) as referred to in IMO MSC/CIRC.1022 and MEPC/CIRC.391 concerning Human Element Analysing Process (HEAP).</w:t>
      </w:r>
    </w:p>
    <w:p w14:paraId="758A1AFA" w14:textId="6CE46ACD" w:rsidR="00C56BF7" w:rsidRPr="005B1BC7" w:rsidRDefault="00C56BF7" w:rsidP="005650AD">
      <w:pPr>
        <w:pStyle w:val="Heading3"/>
      </w:pPr>
      <w:bookmarkStart w:id="72" w:name="_Toc445738960"/>
      <w:r w:rsidRPr="005B1BC7">
        <w:t>Graph</w:t>
      </w:r>
      <w:bookmarkEnd w:id="72"/>
    </w:p>
    <w:p w14:paraId="4E39CFFF" w14:textId="77777777" w:rsidR="00C56BF7" w:rsidRPr="005B1BC7" w:rsidRDefault="00C56BF7" w:rsidP="00C56BF7">
      <w:pPr>
        <w:pStyle w:val="BodyText"/>
      </w:pPr>
      <w:r w:rsidRPr="005B1BC7">
        <w:t>In some situations, a time-series graph may be preferred instead of a table format.  In particular, it is a useful way to show both predicted and real-time information (e.g. water levels); as well as a useful means to indicate trends (e.g., rising or falling water levels).</w:t>
      </w:r>
    </w:p>
    <w:p w14:paraId="1AED4820" w14:textId="462A2B0E" w:rsidR="00C56BF7" w:rsidRPr="005B1BC7" w:rsidRDefault="005650AD" w:rsidP="005650AD">
      <w:pPr>
        <w:pStyle w:val="Heading3"/>
      </w:pPr>
      <w:bookmarkStart w:id="73" w:name="_Toc445738961"/>
      <w:r w:rsidRPr="005B1BC7">
        <w:t>Point, line or polygon</w:t>
      </w:r>
      <w:bookmarkEnd w:id="73"/>
    </w:p>
    <w:p w14:paraId="1BF4A8FA" w14:textId="72438838" w:rsidR="00C56BF7" w:rsidRPr="005B1BC7" w:rsidRDefault="00C56BF7" w:rsidP="00C56BF7">
      <w:pPr>
        <w:pStyle w:val="BodyText"/>
      </w:pPr>
      <w:r w:rsidRPr="005B1BC7">
        <w:t xml:space="preserve">This type of information is often displayed as an overlay on chart or map-related background. </w:t>
      </w:r>
      <w:r w:rsidR="00854A1F" w:rsidRPr="005B1BC7">
        <w:t xml:space="preserve"> </w:t>
      </w:r>
      <w:r w:rsidRPr="005B1BC7">
        <w:t>An Area Notice that is transmitted via AIS Application Specific Message is one example.</w:t>
      </w:r>
    </w:p>
    <w:p w14:paraId="14033EE3" w14:textId="75878137" w:rsidR="00C56BF7" w:rsidRPr="005B1BC7" w:rsidRDefault="005650AD" w:rsidP="005650AD">
      <w:pPr>
        <w:pStyle w:val="Heading3"/>
      </w:pPr>
      <w:bookmarkStart w:id="74" w:name="_Toc445738962"/>
      <w:r w:rsidRPr="005B1BC7">
        <w:t>Symbol</w:t>
      </w:r>
      <w:bookmarkEnd w:id="74"/>
    </w:p>
    <w:p w14:paraId="5B90498E" w14:textId="2A4F3B79" w:rsidR="00C56BF7" w:rsidRPr="005B1BC7" w:rsidRDefault="00C56BF7" w:rsidP="00C56BF7">
      <w:pPr>
        <w:pStyle w:val="BodyText"/>
      </w:pPr>
      <w:r w:rsidRPr="005B1BC7">
        <w:t>Similar to the guidance stated in IMO SN.1/Circ.290, the following guiding principles apply to t</w:t>
      </w:r>
      <w:r w:rsidR="00854A1F" w:rsidRPr="005B1BC7">
        <w:t>he display of symbols or icons:</w:t>
      </w:r>
    </w:p>
    <w:p w14:paraId="4962A42D" w14:textId="70523CE3" w:rsidR="00C56BF7" w:rsidRPr="005B1BC7" w:rsidRDefault="00C56BF7" w:rsidP="005650AD">
      <w:pPr>
        <w:pStyle w:val="Bullet1"/>
      </w:pPr>
      <w:r w:rsidRPr="005B1BC7">
        <w:t>Use consistent symbology across all displays</w:t>
      </w:r>
      <w:r w:rsidR="00A1108F" w:rsidRPr="005B1BC7">
        <w:t>;</w:t>
      </w:r>
    </w:p>
    <w:p w14:paraId="68413926" w14:textId="1DF6C2A8" w:rsidR="00C56BF7" w:rsidRPr="005B1BC7" w:rsidRDefault="00C56BF7" w:rsidP="005650AD">
      <w:pPr>
        <w:pStyle w:val="Bullet1"/>
      </w:pPr>
      <w:r w:rsidRPr="005B1BC7">
        <w:t>Uniqueness – only one possible meaning</w:t>
      </w:r>
      <w:r w:rsidR="00A1108F" w:rsidRPr="005B1BC7">
        <w:t>;</w:t>
      </w:r>
    </w:p>
    <w:p w14:paraId="293A48BD" w14:textId="1E9679FB" w:rsidR="00C56BF7" w:rsidRPr="005B1BC7" w:rsidRDefault="00C56BF7" w:rsidP="005650AD">
      <w:pPr>
        <w:pStyle w:val="Bullet1"/>
      </w:pPr>
      <w:r w:rsidRPr="005B1BC7">
        <w:t>Non-ambiguous – ability to determine differences (i.e. distinct)</w:t>
      </w:r>
      <w:r w:rsidR="00A1108F" w:rsidRPr="005B1BC7">
        <w:t>;</w:t>
      </w:r>
    </w:p>
    <w:p w14:paraId="3C053DA6" w14:textId="0DD24896" w:rsidR="00C56BF7" w:rsidRPr="005B1BC7" w:rsidRDefault="00C56BF7" w:rsidP="005650AD">
      <w:pPr>
        <w:pStyle w:val="Bullet1"/>
      </w:pPr>
      <w:r w:rsidRPr="005B1BC7">
        <w:t>Intuitively obvious – an easily recognized symbol, icon, or pattern</w:t>
      </w:r>
      <w:r w:rsidR="00A1108F" w:rsidRPr="005B1BC7">
        <w:t>;</w:t>
      </w:r>
    </w:p>
    <w:p w14:paraId="301ACB9E" w14:textId="3C0DA986" w:rsidR="00C56BF7" w:rsidRPr="005B1BC7" w:rsidRDefault="00C56BF7" w:rsidP="005650AD">
      <w:pPr>
        <w:pStyle w:val="Bullet1"/>
      </w:pPr>
      <w:r w:rsidRPr="005B1BC7">
        <w:t>Have a basic symbol for different categories. Further attributes should be enhancements (not changes) to the basic symbol.</w:t>
      </w:r>
    </w:p>
    <w:p w14:paraId="0F023CBA" w14:textId="0284CF16" w:rsidR="00C56BF7" w:rsidRPr="005B1BC7" w:rsidRDefault="005650AD" w:rsidP="005650AD">
      <w:pPr>
        <w:pStyle w:val="Heading3"/>
      </w:pPr>
      <w:bookmarkStart w:id="75" w:name="_Toc445738963"/>
      <w:r w:rsidRPr="005B1BC7">
        <w:t>Geo-spatial</w:t>
      </w:r>
      <w:bookmarkEnd w:id="75"/>
    </w:p>
    <w:p w14:paraId="63E05441" w14:textId="77777777" w:rsidR="00C56BF7" w:rsidRPr="005B1BC7" w:rsidRDefault="00C56BF7" w:rsidP="00C56BF7">
      <w:pPr>
        <w:pStyle w:val="BodyText"/>
      </w:pPr>
      <w:r w:rsidRPr="005B1BC7">
        <w:t>Many types of geo-spatial information are best provided in the form of a map or chart.  The electronic chart display of an ENC in ECDIS is one example.  Another example would be a radar display with chart facilities.</w:t>
      </w:r>
    </w:p>
    <w:p w14:paraId="300D33A8" w14:textId="7EBD9571" w:rsidR="00C56BF7" w:rsidRPr="005B1BC7" w:rsidRDefault="005650AD" w:rsidP="005650AD">
      <w:pPr>
        <w:pStyle w:val="Heading3"/>
      </w:pPr>
      <w:bookmarkStart w:id="76" w:name="_Toc445738964"/>
      <w:r w:rsidRPr="005B1BC7">
        <w:t>Imagery</w:t>
      </w:r>
      <w:bookmarkEnd w:id="76"/>
    </w:p>
    <w:p w14:paraId="6B315E99" w14:textId="5B3755EB" w:rsidR="00723DEF" w:rsidRPr="005B1BC7" w:rsidRDefault="00C56BF7" w:rsidP="00C56BF7">
      <w:pPr>
        <w:pStyle w:val="BodyText"/>
      </w:pPr>
      <w:r w:rsidRPr="005B1BC7">
        <w:t>This is a broad category that includes various types of images.  A still photograph of a fixed or floating Aid to Navigation (</w:t>
      </w:r>
      <w:proofErr w:type="spellStart"/>
      <w:r w:rsidRPr="005B1BC7">
        <w:t>AtoN</w:t>
      </w:r>
      <w:proofErr w:type="spellEnd"/>
      <w:r w:rsidRPr="005B1BC7">
        <w:t>) is one example.  Other examples include radar or satellite imagery of sea ice weather conditions.  A video recording/replay of a past or simulated voyage is a type of dynamic imagery.  There is also increasing inte</w:t>
      </w:r>
      <w:r w:rsidR="005650AD" w:rsidRPr="005B1BC7">
        <w:t>rest in the use of 3-D imagery.</w:t>
      </w:r>
    </w:p>
    <w:p w14:paraId="3DC6965C" w14:textId="08B44AB3" w:rsidR="00C56BF7" w:rsidRPr="005B1BC7" w:rsidRDefault="005650AD" w:rsidP="005650AD">
      <w:pPr>
        <w:pStyle w:val="Heading2"/>
      </w:pPr>
      <w:bookmarkStart w:id="77" w:name="_Toc445738965"/>
      <w:r w:rsidRPr="005B1BC7">
        <w:t>Guiding Principles</w:t>
      </w:r>
      <w:bookmarkEnd w:id="77"/>
    </w:p>
    <w:p w14:paraId="4DCB3B71" w14:textId="77777777" w:rsidR="005650AD" w:rsidRPr="005B1BC7" w:rsidRDefault="005650AD" w:rsidP="005650AD">
      <w:pPr>
        <w:pStyle w:val="Heading2separationline"/>
      </w:pPr>
    </w:p>
    <w:p w14:paraId="6F85FA2C" w14:textId="4A1B15F3" w:rsidR="00C56BF7" w:rsidRPr="005B1BC7" w:rsidRDefault="00C56BF7" w:rsidP="00C56BF7">
      <w:pPr>
        <w:pStyle w:val="BodyText"/>
      </w:pPr>
      <w:r w:rsidRPr="005B1BC7">
        <w:t>In order to achieve ‘harmonization’ in the portrayal of e-Navigation information for both shipborne and shore-based e-Navigation users, there are several guiding principles to consider:</w:t>
      </w:r>
    </w:p>
    <w:p w14:paraId="01DB6878" w14:textId="002C254E" w:rsidR="00C56BF7" w:rsidRPr="005B1BC7" w:rsidRDefault="00C56BF7" w:rsidP="005650AD">
      <w:pPr>
        <w:pStyle w:val="Bullet1"/>
      </w:pPr>
      <w:r w:rsidRPr="005B1BC7">
        <w:t>The portrayal of information depends on the particular tasks, function, and needs of the va</w:t>
      </w:r>
      <w:r w:rsidR="00A1108F" w:rsidRPr="005B1BC7">
        <w:t>rious users on ship and ashore.</w:t>
      </w:r>
    </w:p>
    <w:p w14:paraId="59436815" w14:textId="227D9C79" w:rsidR="00C56BF7" w:rsidRPr="005B1BC7" w:rsidRDefault="00C56BF7" w:rsidP="005650AD">
      <w:pPr>
        <w:pStyle w:val="Bullet1"/>
      </w:pPr>
      <w:r w:rsidRPr="005B1BC7">
        <w:t>Critical and non-critical Information should be categorized for the various users.</w:t>
      </w:r>
    </w:p>
    <w:p w14:paraId="09FCD915" w14:textId="347761E4" w:rsidR="00C56BF7" w:rsidRPr="005B1BC7" w:rsidRDefault="005650AD" w:rsidP="005650AD">
      <w:pPr>
        <w:pStyle w:val="Bullet1"/>
      </w:pPr>
      <w:r w:rsidRPr="005B1BC7">
        <w:t>The '</w:t>
      </w:r>
      <w:r w:rsidR="00C56BF7" w:rsidRPr="005B1BC7">
        <w:rPr>
          <w:i/>
        </w:rPr>
        <w:t>portrayal of e-Navigation information onboard ships or ashore does not neces</w:t>
      </w:r>
      <w:r w:rsidRPr="005B1BC7">
        <w:rPr>
          <w:i/>
        </w:rPr>
        <w:t>sarily have to be identical</w:t>
      </w:r>
      <w:r w:rsidRPr="005B1BC7">
        <w:t>.'</w:t>
      </w:r>
      <w:r w:rsidR="00E76D52" w:rsidRPr="005B1BC7">
        <w:rPr>
          <w:rStyle w:val="FootnoteReference"/>
        </w:rPr>
        <w:footnoteReference w:id="10"/>
      </w:r>
      <w:r w:rsidRPr="005B1BC7">
        <w:t xml:space="preserve">  </w:t>
      </w:r>
      <w:r w:rsidR="00C56BF7" w:rsidRPr="005B1BC7">
        <w:t xml:space="preserve">However, there is benefit to all users if information is displayed in a consistent and unambiguous </w:t>
      </w:r>
      <w:r w:rsidR="00C56BF7" w:rsidRPr="005B1BC7">
        <w:lastRenderedPageBreak/>
        <w:t>manner.  This includes the use of standard symbology, icons, and colour schemes as to be defined in IHO GI Registry (S-100 Registry).</w:t>
      </w:r>
    </w:p>
    <w:p w14:paraId="4420B0E1" w14:textId="1568A80D" w:rsidR="00C56BF7" w:rsidRDefault="00C56BF7" w:rsidP="005650AD">
      <w:pPr>
        <w:pStyle w:val="Bullet1"/>
        <w:rPr>
          <w:ins w:id="78" w:author="Peter Kito" w:date="2019-09-24T06:04:00Z"/>
        </w:rPr>
      </w:pPr>
      <w:r w:rsidRPr="005B1BC7">
        <w:t xml:space="preserve">Displaying too much supplemental information can obscure critical information or lead to confusion. </w:t>
      </w:r>
      <w:r w:rsidR="005650AD" w:rsidRPr="005B1BC7">
        <w:t xml:space="preserve"> </w:t>
      </w:r>
      <w:r w:rsidRPr="005B1BC7">
        <w:t>As such users should be able to determine the volume or types of non-critical information on the display for their operating tasks and navigational decision making processes.</w:t>
      </w:r>
    </w:p>
    <w:p w14:paraId="257FB4D1" w14:textId="77777777" w:rsidR="00A650E5" w:rsidRPr="000267C6" w:rsidRDefault="00A650E5" w:rsidP="00A650E5">
      <w:pPr>
        <w:pStyle w:val="Bullet1"/>
        <w:rPr>
          <w:ins w:id="79" w:author="Peter Kito" w:date="2019-09-24T06:04:00Z"/>
        </w:rPr>
      </w:pPr>
      <w:ins w:id="80" w:author="Peter Kito" w:date="2019-09-24T06:04:00Z">
        <w:r w:rsidRPr="000267C6">
          <w:t>The portrayal should allow a user to control the system, input data and take action efficiently.</w:t>
        </w:r>
      </w:ins>
    </w:p>
    <w:p w14:paraId="23D10A2A" w14:textId="7CAE837E" w:rsidR="00A650E5" w:rsidRDefault="00EC61B7" w:rsidP="00EC61B7">
      <w:pPr>
        <w:pStyle w:val="Bullet1"/>
        <w:rPr>
          <w:ins w:id="81" w:author="Peter Kito" w:date="2019-09-24T06:06:00Z"/>
        </w:rPr>
      </w:pPr>
      <w:ins w:id="82" w:author="Peter Kito" w:date="2019-09-24T06:05:00Z">
        <w:r w:rsidRPr="00EC61B7">
          <w:t>Where possible, the portrayal should indicate invalid and erroneous user input</w:t>
        </w:r>
      </w:ins>
      <w:ins w:id="83" w:author="Peter Kito" w:date="2019-09-24T06:06:00Z">
        <w:r>
          <w:t>.</w:t>
        </w:r>
      </w:ins>
    </w:p>
    <w:p w14:paraId="284000C4" w14:textId="77777777" w:rsidR="00064898" w:rsidRDefault="00EA1BAF" w:rsidP="00064898">
      <w:pPr>
        <w:pStyle w:val="Bullet1"/>
        <w:rPr>
          <w:ins w:id="84" w:author="Peter Kito" w:date="2019-09-25T08:37:00Z"/>
        </w:rPr>
      </w:pPr>
      <w:ins w:id="85" w:author="Peter Kito" w:date="2019-09-24T06:06:00Z">
        <w:r w:rsidRPr="00EA1BAF">
          <w:t>The portrayal should be able to display and log significant events.</w:t>
        </w:r>
      </w:ins>
    </w:p>
    <w:p w14:paraId="2F3C950C" w14:textId="3A6A2290" w:rsidR="00535DD4" w:rsidRPr="005B1BC7" w:rsidRDefault="00535DD4" w:rsidP="00064898">
      <w:pPr>
        <w:pStyle w:val="Bullet1"/>
      </w:pPr>
      <w:ins w:id="86" w:author="Peter Kito" w:date="2019-09-24T06:21:00Z">
        <w:r w:rsidRPr="00535DD4">
          <w:t>The portrayal should support the playback of recorded data.</w:t>
        </w:r>
      </w:ins>
    </w:p>
    <w:p w14:paraId="352E6EB2" w14:textId="6B03BAEF" w:rsidR="00C56BF7" w:rsidRPr="005B1BC7" w:rsidRDefault="00C56BF7" w:rsidP="005650AD">
      <w:pPr>
        <w:pStyle w:val="Heading2"/>
      </w:pPr>
      <w:bookmarkStart w:id="87" w:name="_Toc445738966"/>
      <w:r w:rsidRPr="005B1BC7">
        <w:t>Examples of portrayal</w:t>
      </w:r>
      <w:bookmarkEnd w:id="87"/>
    </w:p>
    <w:p w14:paraId="09275638" w14:textId="77777777" w:rsidR="005650AD" w:rsidRPr="005B1BC7" w:rsidRDefault="005650AD" w:rsidP="005650AD">
      <w:pPr>
        <w:pStyle w:val="Heading2separationline"/>
      </w:pPr>
    </w:p>
    <w:p w14:paraId="51597D07" w14:textId="15767CD2" w:rsidR="00C56BF7" w:rsidRPr="005B1BC7" w:rsidRDefault="00C56BF7" w:rsidP="00C56BF7">
      <w:pPr>
        <w:pStyle w:val="BodyText"/>
      </w:pPr>
      <w:r w:rsidRPr="005B1BC7">
        <w:t xml:space="preserve">Examples of portrayal are provided in </w:t>
      </w:r>
      <w:r w:rsidR="00854A1F" w:rsidRPr="005B1BC7">
        <w:fldChar w:fldCharType="begin"/>
      </w:r>
      <w:r w:rsidR="00854A1F" w:rsidRPr="005B1BC7">
        <w:instrText xml:space="preserve"> REF _Ref444945916 \r \h </w:instrText>
      </w:r>
      <w:r w:rsidR="00854A1F" w:rsidRPr="005B1BC7">
        <w:fldChar w:fldCharType="separate"/>
      </w:r>
      <w:r w:rsidR="00854A1F" w:rsidRPr="005B1BC7">
        <w:t>ANNEX A</w:t>
      </w:r>
      <w:r w:rsidR="00854A1F" w:rsidRPr="005B1BC7">
        <w:fldChar w:fldCharType="end"/>
      </w:r>
      <w:r w:rsidR="00854A1F" w:rsidRPr="005B1BC7">
        <w:t xml:space="preserve"> </w:t>
      </w:r>
      <w:r w:rsidRPr="005B1BC7">
        <w:t>to this guideline.</w:t>
      </w:r>
    </w:p>
    <w:p w14:paraId="711E51A1" w14:textId="7D01F55A" w:rsidR="00C56BF7" w:rsidRPr="005B1BC7" w:rsidRDefault="00C56BF7" w:rsidP="00C56BF7">
      <w:pPr>
        <w:pStyle w:val="BodyText"/>
      </w:pPr>
      <w:r w:rsidRPr="005B1BC7">
        <w:t>It should be noted th</w:t>
      </w:r>
      <w:r w:rsidR="005650AD" w:rsidRPr="005B1BC7">
        <w:t xml:space="preserve">at the examples of portrayal </w:t>
      </w:r>
      <w:r w:rsidRPr="005B1BC7">
        <w:t>referred to</w:t>
      </w:r>
      <w:r w:rsidR="005650AD" w:rsidRPr="005B1BC7">
        <w:t xml:space="preserve"> may be subject to change</w:t>
      </w:r>
      <w:r w:rsidRPr="005B1BC7">
        <w:t xml:space="preserve"> due to developments.</w:t>
      </w:r>
    </w:p>
    <w:p w14:paraId="332E7065" w14:textId="4F2E7368" w:rsidR="00C56BF7" w:rsidRPr="005B1BC7" w:rsidRDefault="00C56BF7" w:rsidP="005650AD">
      <w:pPr>
        <w:pStyle w:val="Heading1"/>
      </w:pPr>
      <w:bookmarkStart w:id="88" w:name="_Toc445738967"/>
      <w:r w:rsidRPr="005B1BC7">
        <w:t>CURRENT PRESENTATION/DISPLAY STANDARDS</w:t>
      </w:r>
      <w:bookmarkEnd w:id="88"/>
    </w:p>
    <w:p w14:paraId="440E4468" w14:textId="77777777" w:rsidR="005650AD" w:rsidRPr="005B1BC7" w:rsidRDefault="005650AD" w:rsidP="005650AD">
      <w:pPr>
        <w:pStyle w:val="Heading1separatationline"/>
      </w:pPr>
    </w:p>
    <w:p w14:paraId="179AA38B" w14:textId="089A649F" w:rsidR="00C56BF7" w:rsidRPr="005B1BC7" w:rsidRDefault="00C56BF7" w:rsidP="00C56BF7">
      <w:pPr>
        <w:pStyle w:val="BodyText"/>
      </w:pPr>
      <w:r w:rsidRPr="005B1BC7">
        <w:t>At the present time, there is no 'formal' list of what equipment/systems/services are currently considered (or will become) components of e-Navigation -- either shipborne or shore-based. As such, the following list is based on what is mentioned in various SO</w:t>
      </w:r>
      <w:r w:rsidR="005650AD" w:rsidRPr="005B1BC7">
        <w:t>LAS V/19 &amp; 20, IMO MSC, IMO NAV</w:t>
      </w:r>
      <w:r w:rsidRPr="005B1BC7">
        <w:t>,</w:t>
      </w:r>
      <w:r w:rsidR="00007CE0" w:rsidRPr="005B1BC7">
        <w:rPr>
          <w:rStyle w:val="FootnoteReference"/>
        </w:rPr>
        <w:footnoteReference w:id="11"/>
      </w:r>
      <w:r w:rsidRPr="005B1BC7">
        <w:t xml:space="preserve"> and IALA e-Nav</w:t>
      </w:r>
      <w:r w:rsidR="005650AD" w:rsidRPr="005B1BC7">
        <w:t>igation related documents. The equipment</w:t>
      </w:r>
      <w:r w:rsidRPr="005B1BC7">
        <w:t>/systems/services are also mentioned in the IMO e-Navigation 'Gap An</w:t>
      </w:r>
      <w:r w:rsidR="005650AD" w:rsidRPr="005B1BC7">
        <w:t>alysis' process</w:t>
      </w:r>
      <w:r w:rsidR="00007CE0" w:rsidRPr="005B1BC7">
        <w:t>:</w:t>
      </w:r>
      <w:r w:rsidR="00007CE0" w:rsidRPr="005B1BC7">
        <w:rPr>
          <w:rStyle w:val="FootnoteReference"/>
        </w:rPr>
        <w:footnoteReference w:id="12"/>
      </w:r>
    </w:p>
    <w:p w14:paraId="2280BE99" w14:textId="21809AE6" w:rsidR="00C56BF7" w:rsidRPr="005B1BC7" w:rsidRDefault="00C56BF7" w:rsidP="00E76D52">
      <w:pPr>
        <w:pStyle w:val="Bullet1"/>
      </w:pPr>
      <w:r w:rsidRPr="005B1BC7">
        <w:t>The existing standards should be considered ‘minimum standards'</w:t>
      </w:r>
      <w:r w:rsidR="00E76D52" w:rsidRPr="005B1BC7">
        <w:t xml:space="preserve"> in terms of what is required;</w:t>
      </w:r>
    </w:p>
    <w:p w14:paraId="401CC8C7" w14:textId="24CCC495" w:rsidR="00C56BF7" w:rsidRPr="005B1BC7" w:rsidRDefault="00C56BF7" w:rsidP="00E76D52">
      <w:pPr>
        <w:pStyle w:val="Bullet1"/>
      </w:pPr>
      <w:r w:rsidRPr="005B1BC7">
        <w:t>It should be noted that the existing standards should not be reviewed in isolation but collectively with all relevant standards to gain the full pictur</w:t>
      </w:r>
      <w:r w:rsidR="00E76D52" w:rsidRPr="005B1BC7">
        <w:t>e (e.g. IEC and ISO standards);</w:t>
      </w:r>
    </w:p>
    <w:p w14:paraId="2B4F41ED" w14:textId="284E0E5D" w:rsidR="00C56BF7" w:rsidRPr="005B1BC7" w:rsidRDefault="00C56BF7" w:rsidP="00E76D52">
      <w:pPr>
        <w:pStyle w:val="Bullet1"/>
      </w:pPr>
      <w:r w:rsidRPr="005B1BC7">
        <w:t>Besides the below existing standards, other aspects (e.g. Data Quality assurance, availability and reliability of systems and signals) and as a result of development or increasing user needs (HCD), may be considered.</w:t>
      </w:r>
    </w:p>
    <w:p w14:paraId="1AA0ED74" w14:textId="77777777" w:rsidR="00C56BF7" w:rsidRPr="005B1BC7" w:rsidRDefault="00C56BF7" w:rsidP="00C56BF7">
      <w:pPr>
        <w:pStyle w:val="BodyText"/>
      </w:pPr>
      <w:r w:rsidRPr="005B1BC7">
        <w:t xml:space="preserve">For each of the following standards, sections that have particular relevance to presentation, display, or portrayal requirements for shore-based applications are highlighted in a </w:t>
      </w:r>
      <w:r w:rsidRPr="005B1BC7">
        <w:rPr>
          <w:highlight w:val="lightGray"/>
        </w:rPr>
        <w:t>grey colour</w:t>
      </w:r>
      <w:r w:rsidRPr="005B1BC7">
        <w:t>.</w:t>
      </w:r>
    </w:p>
    <w:p w14:paraId="2AC23224" w14:textId="640E83E8" w:rsidR="00C56BF7" w:rsidRPr="005B1BC7" w:rsidRDefault="00E62259" w:rsidP="005F353D">
      <w:pPr>
        <w:pStyle w:val="Heading2"/>
      </w:pPr>
      <w:bookmarkStart w:id="89" w:name="_Toc445738968"/>
      <w:r w:rsidRPr="005B1BC7">
        <w:t>ECDIS</w:t>
      </w:r>
      <w:bookmarkEnd w:id="89"/>
    </w:p>
    <w:p w14:paraId="25AD79F8" w14:textId="77777777" w:rsidR="005F353D" w:rsidRPr="005B1BC7" w:rsidRDefault="005F353D" w:rsidP="005F353D">
      <w:pPr>
        <w:pStyle w:val="Heading2separationline"/>
      </w:pPr>
    </w:p>
    <w:p w14:paraId="770A4EFD" w14:textId="65A8AC77" w:rsidR="00C56BF7" w:rsidRPr="005B1BC7" w:rsidRDefault="00C56BF7" w:rsidP="00C56BF7">
      <w:pPr>
        <w:pStyle w:val="BodyText"/>
      </w:pPr>
      <w:r w:rsidRPr="005B1BC7">
        <w:rPr>
          <w:b/>
        </w:rPr>
        <w:t>IMO MSC.232(82)</w:t>
      </w:r>
      <w:r w:rsidRPr="005B1BC7">
        <w:t xml:space="preserve">, </w:t>
      </w:r>
      <w:r w:rsidRPr="005B1BC7">
        <w:rPr>
          <w:i/>
        </w:rPr>
        <w:t>Revised performance standards for electronic chart display and information systems (ECDIS), 5 December 2006</w:t>
      </w:r>
      <w:r w:rsidR="005F353D" w:rsidRPr="005B1BC7">
        <w:rPr>
          <w:i/>
        </w:rPr>
        <w:t>.</w:t>
      </w:r>
    </w:p>
    <w:p w14:paraId="61853DCA" w14:textId="20C6A248" w:rsidR="00C56BF7" w:rsidRPr="005B1BC7" w:rsidRDefault="00C56BF7" w:rsidP="00C56BF7">
      <w:pPr>
        <w:pStyle w:val="BodyText"/>
      </w:pPr>
      <w:r w:rsidRPr="005B1BC7">
        <w:t xml:space="preserve">This performance standard applies to ECDIS equipment carried on all ships including dedicated stand-alone workstations or multi-function workstations as part of an INS. </w:t>
      </w:r>
      <w:r w:rsidR="005F353D" w:rsidRPr="005B1BC7">
        <w:t xml:space="preserve"> </w:t>
      </w:r>
      <w:r w:rsidRPr="005B1BC7">
        <w:t xml:space="preserve">Requirements for structure and format of the chart data, encryption of chart data as well as the presentation of chart data are based </w:t>
      </w:r>
      <w:r w:rsidR="005F353D" w:rsidRPr="005B1BC7">
        <w:t>on relevant IHO standards (e.g.</w:t>
      </w:r>
      <w:r w:rsidRPr="005B1BC7">
        <w:t xml:space="preserve"> IHO S-57 for ENC data and IHO S-52 for presentation/display of chart-related information, IHO S-100).</w:t>
      </w:r>
      <w:r w:rsidR="005F353D" w:rsidRPr="005B1BC7">
        <w:t xml:space="preserve"> </w:t>
      </w:r>
      <w:r w:rsidRPr="005B1BC7">
        <w:t xml:space="preserve"> In addition to the general requirements</w:t>
      </w:r>
      <w:r w:rsidR="00E6752A" w:rsidRPr="005B1BC7">
        <w:t xml:space="preserve"> set out in IMO Resolution</w:t>
      </w:r>
      <w:r w:rsidR="005F353D" w:rsidRPr="005B1BC7">
        <w:t xml:space="preserve"> A.694(17)</w:t>
      </w:r>
      <w:r w:rsidR="00007CE0" w:rsidRPr="005B1BC7">
        <w:rPr>
          <w:rStyle w:val="FootnoteReference"/>
        </w:rPr>
        <w:footnoteReference w:id="13"/>
      </w:r>
      <w:r w:rsidR="005F353D" w:rsidRPr="005B1BC7">
        <w:t xml:space="preserve"> </w:t>
      </w:r>
      <w:r w:rsidRPr="005B1BC7">
        <w:t>and the presentation requirements set out in resolution MSC.191(79), ECDIS equipment must meet the requirements of this performance standard, as well as follow the relevant guidel</w:t>
      </w:r>
      <w:r w:rsidR="005F353D" w:rsidRPr="005B1BC7">
        <w:t>ines on ergonomic principles.</w:t>
      </w:r>
      <w:r w:rsidR="00007CE0" w:rsidRPr="005B1BC7">
        <w:rPr>
          <w:rStyle w:val="FootnoteReference"/>
        </w:rPr>
        <w:footnoteReference w:id="14"/>
      </w:r>
    </w:p>
    <w:p w14:paraId="53E57A08" w14:textId="77777777" w:rsidR="00C56BF7" w:rsidRPr="005B1BC7" w:rsidRDefault="00C56BF7" w:rsidP="00C56BF7">
      <w:pPr>
        <w:pStyle w:val="BodyText"/>
        <w:rPr>
          <w:u w:val="single"/>
        </w:rPr>
      </w:pPr>
      <w:r w:rsidRPr="005B1BC7">
        <w:rPr>
          <w:u w:val="single"/>
        </w:rPr>
        <w:t>Section</w:t>
      </w:r>
    </w:p>
    <w:p w14:paraId="25876DE2" w14:textId="2185D7FF" w:rsidR="00C56BF7" w:rsidRPr="005B1BC7" w:rsidRDefault="00C56BF7" w:rsidP="005F353D">
      <w:pPr>
        <w:pStyle w:val="Bullet1"/>
      </w:pPr>
      <w:r w:rsidRPr="005B1BC7">
        <w:lastRenderedPageBreak/>
        <w:t>Scope of ECDIS</w:t>
      </w:r>
      <w:r w:rsidR="005F353D" w:rsidRPr="005B1BC7">
        <w:t>;</w:t>
      </w:r>
    </w:p>
    <w:p w14:paraId="578F3CEF" w14:textId="26BC1526" w:rsidR="00C56BF7" w:rsidRPr="005B1BC7" w:rsidRDefault="00C56BF7" w:rsidP="005F353D">
      <w:pPr>
        <w:pStyle w:val="Bullet1"/>
      </w:pPr>
      <w:r w:rsidRPr="005B1BC7">
        <w:t>Application of these standards</w:t>
      </w:r>
      <w:r w:rsidR="005F353D" w:rsidRPr="005B1BC7">
        <w:t>;</w:t>
      </w:r>
    </w:p>
    <w:p w14:paraId="2D2181C1" w14:textId="18841F89" w:rsidR="00C56BF7" w:rsidRPr="005B1BC7" w:rsidRDefault="00C56BF7" w:rsidP="005F353D">
      <w:pPr>
        <w:pStyle w:val="Bullet1"/>
      </w:pPr>
      <w:r w:rsidRPr="005B1BC7">
        <w:t>Definitions</w:t>
      </w:r>
      <w:r w:rsidR="005F353D" w:rsidRPr="005B1BC7">
        <w:t>;</w:t>
      </w:r>
    </w:p>
    <w:p w14:paraId="797B9649" w14:textId="508A088F" w:rsidR="00C56BF7" w:rsidRPr="005B1BC7" w:rsidRDefault="00C56BF7" w:rsidP="005F353D">
      <w:pPr>
        <w:pStyle w:val="Bullet1"/>
      </w:pPr>
      <w:r w:rsidRPr="005B1BC7">
        <w:t>Provision an</w:t>
      </w:r>
      <w:r w:rsidR="005F353D" w:rsidRPr="005B1BC7">
        <w:t>d updating of chart information;</w:t>
      </w:r>
    </w:p>
    <w:p w14:paraId="1541722C" w14:textId="295FEAD5" w:rsidR="00C56BF7" w:rsidRPr="005B1BC7" w:rsidRDefault="00C56BF7" w:rsidP="005F353D">
      <w:pPr>
        <w:pStyle w:val="Bullet1"/>
      </w:pPr>
      <w:r w:rsidRPr="005B1BC7">
        <w:rPr>
          <w:highlight w:val="lightGray"/>
        </w:rPr>
        <w:t>Display of SENC</w:t>
      </w:r>
      <w:r w:rsidRPr="005B1BC7">
        <w:t xml:space="preserve"> (System Electronic Navigation Chart) </w:t>
      </w:r>
      <w:r w:rsidRPr="005B1BC7">
        <w:rPr>
          <w:highlight w:val="lightGray"/>
        </w:rPr>
        <w:t>information</w:t>
      </w:r>
      <w:r w:rsidR="005F353D" w:rsidRPr="005B1BC7">
        <w:t>;</w:t>
      </w:r>
    </w:p>
    <w:p w14:paraId="0AC5BB02" w14:textId="7F8B1953" w:rsidR="00C56BF7" w:rsidRPr="005B1BC7" w:rsidRDefault="00C56BF7" w:rsidP="005F353D">
      <w:pPr>
        <w:pStyle w:val="Bullet1"/>
      </w:pPr>
      <w:r w:rsidRPr="005B1BC7">
        <w:rPr>
          <w:highlight w:val="lightGray"/>
        </w:rPr>
        <w:t>Scale</w:t>
      </w:r>
      <w:r w:rsidR="005F353D" w:rsidRPr="005B1BC7">
        <w:t>;</w:t>
      </w:r>
    </w:p>
    <w:p w14:paraId="5EA3F7F8" w14:textId="16578C67" w:rsidR="00C56BF7" w:rsidRPr="005B1BC7" w:rsidRDefault="00C56BF7" w:rsidP="005F353D">
      <w:pPr>
        <w:pStyle w:val="Bullet1"/>
      </w:pPr>
      <w:r w:rsidRPr="005B1BC7">
        <w:rPr>
          <w:highlight w:val="lightGray"/>
        </w:rPr>
        <w:t>Display of other navigational information</w:t>
      </w:r>
      <w:r w:rsidR="005F353D" w:rsidRPr="005B1BC7">
        <w:t>;</w:t>
      </w:r>
    </w:p>
    <w:p w14:paraId="536CC06E" w14:textId="37B1F9A6" w:rsidR="00C56BF7" w:rsidRPr="005B1BC7" w:rsidRDefault="00C56BF7" w:rsidP="005F353D">
      <w:pPr>
        <w:pStyle w:val="Bullet1"/>
      </w:pPr>
      <w:r w:rsidRPr="005B1BC7">
        <w:rPr>
          <w:highlight w:val="lightGray"/>
        </w:rPr>
        <w:t>Display mode and generation of the neighbouring area</w:t>
      </w:r>
      <w:r w:rsidR="005F353D" w:rsidRPr="005B1BC7">
        <w:t>;</w:t>
      </w:r>
    </w:p>
    <w:p w14:paraId="0E1F25EA" w14:textId="41C331EB" w:rsidR="00C56BF7" w:rsidRPr="005B1BC7" w:rsidRDefault="00C56BF7" w:rsidP="005F353D">
      <w:pPr>
        <w:pStyle w:val="Bullet1"/>
      </w:pPr>
      <w:r w:rsidRPr="005B1BC7">
        <w:rPr>
          <w:highlight w:val="lightGray"/>
        </w:rPr>
        <w:t>Colours and symbols</w:t>
      </w:r>
      <w:r w:rsidR="005F353D" w:rsidRPr="005B1BC7">
        <w:t>;</w:t>
      </w:r>
    </w:p>
    <w:p w14:paraId="5BFE2F57" w14:textId="785ECB53" w:rsidR="00C56BF7" w:rsidRPr="005B1BC7" w:rsidRDefault="00C56BF7" w:rsidP="005F353D">
      <w:pPr>
        <w:pStyle w:val="Bullet1"/>
      </w:pPr>
      <w:r w:rsidRPr="005B1BC7">
        <w:rPr>
          <w:highlight w:val="lightGray"/>
        </w:rPr>
        <w:t>Display requirements</w:t>
      </w:r>
      <w:r w:rsidR="005F353D" w:rsidRPr="005B1BC7">
        <w:t>;</w:t>
      </w:r>
    </w:p>
    <w:p w14:paraId="416AF253" w14:textId="67AB2FE1" w:rsidR="00C56BF7" w:rsidRPr="005B1BC7" w:rsidRDefault="00C56BF7" w:rsidP="005F353D">
      <w:pPr>
        <w:pStyle w:val="Bullet1"/>
      </w:pPr>
      <w:r w:rsidRPr="005B1BC7">
        <w:rPr>
          <w:highlight w:val="lightGray"/>
        </w:rPr>
        <w:t>Route planning, monitoring and voyage recording</w:t>
      </w:r>
      <w:r w:rsidR="005F353D" w:rsidRPr="005B1BC7">
        <w:t>;</w:t>
      </w:r>
    </w:p>
    <w:p w14:paraId="3EDF2C33" w14:textId="2D58A6FA" w:rsidR="00C56BF7" w:rsidRPr="005B1BC7" w:rsidRDefault="00C56BF7" w:rsidP="005F353D">
      <w:pPr>
        <w:pStyle w:val="Bullet1"/>
      </w:pPr>
      <w:r w:rsidRPr="005B1BC7">
        <w:rPr>
          <w:highlight w:val="lightGray"/>
        </w:rPr>
        <w:t>Calculations and accuracy</w:t>
      </w:r>
      <w:r w:rsidR="005F353D" w:rsidRPr="005B1BC7">
        <w:t>;</w:t>
      </w:r>
    </w:p>
    <w:p w14:paraId="12AF7666" w14:textId="3D0A8F4D" w:rsidR="00C56BF7" w:rsidRPr="005B1BC7" w:rsidRDefault="00C56BF7" w:rsidP="005F353D">
      <w:pPr>
        <w:pStyle w:val="Bullet1"/>
      </w:pPr>
      <w:r w:rsidRPr="005B1BC7">
        <w:rPr>
          <w:highlight w:val="lightGray"/>
        </w:rPr>
        <w:t>Performance tests, malfunction alarms and indications</w:t>
      </w:r>
      <w:r w:rsidR="005F353D" w:rsidRPr="005B1BC7">
        <w:t>;</w:t>
      </w:r>
    </w:p>
    <w:p w14:paraId="705DE0AC" w14:textId="59284594" w:rsidR="00C56BF7" w:rsidRPr="005B1BC7" w:rsidRDefault="00C56BF7" w:rsidP="005F353D">
      <w:pPr>
        <w:pStyle w:val="Bullet1"/>
      </w:pPr>
      <w:r w:rsidRPr="005B1BC7">
        <w:t>Back-up arrangements</w:t>
      </w:r>
      <w:r w:rsidR="005F353D" w:rsidRPr="005B1BC7">
        <w:t>;</w:t>
      </w:r>
    </w:p>
    <w:p w14:paraId="5C811A79" w14:textId="790218FA" w:rsidR="00C56BF7" w:rsidRPr="005B1BC7" w:rsidRDefault="00C56BF7" w:rsidP="005F353D">
      <w:pPr>
        <w:pStyle w:val="Bullet1"/>
      </w:pPr>
      <w:r w:rsidRPr="005B1BC7">
        <w:t>Connections with other equipment</w:t>
      </w:r>
      <w:r w:rsidR="005F353D" w:rsidRPr="005B1BC7">
        <w:t>;</w:t>
      </w:r>
    </w:p>
    <w:p w14:paraId="674670E2" w14:textId="0864E3DA" w:rsidR="00C56BF7" w:rsidRPr="005B1BC7" w:rsidRDefault="00C56BF7" w:rsidP="00C56BF7">
      <w:pPr>
        <w:pStyle w:val="Bullet1"/>
      </w:pPr>
      <w:r w:rsidRPr="005B1BC7">
        <w:t>Power supply</w:t>
      </w:r>
      <w:r w:rsidR="005F353D" w:rsidRPr="005B1BC7">
        <w:t>.</w:t>
      </w:r>
    </w:p>
    <w:p w14:paraId="14656BFD" w14:textId="47D3A9C7" w:rsidR="00C56BF7" w:rsidRPr="005B1BC7" w:rsidRDefault="00C56BF7" w:rsidP="00C56BF7">
      <w:pPr>
        <w:pStyle w:val="BodyText"/>
      </w:pPr>
      <w:r w:rsidRPr="005B1BC7">
        <w:rPr>
          <w:b/>
        </w:rPr>
        <w:t>IHO S-52</w:t>
      </w:r>
      <w:r w:rsidRPr="005B1BC7">
        <w:t xml:space="preserve">, </w:t>
      </w:r>
      <w:r w:rsidRPr="005B1BC7">
        <w:rPr>
          <w:i/>
        </w:rPr>
        <w:t>Specifications for chart content and display aspects of ECDIS Edition 6, March 2010</w:t>
      </w:r>
      <w:r w:rsidR="005F353D" w:rsidRPr="005B1BC7">
        <w:t>.</w:t>
      </w:r>
      <w:r w:rsidR="00385970" w:rsidRPr="005B1BC7">
        <w:rPr>
          <w:rStyle w:val="FootnoteReference"/>
        </w:rPr>
        <w:footnoteReference w:id="15"/>
      </w:r>
    </w:p>
    <w:p w14:paraId="3BD96C31" w14:textId="0EE6001C" w:rsidR="00C56BF7" w:rsidRPr="005B1BC7" w:rsidRDefault="00C56BF7" w:rsidP="00C56BF7">
      <w:pPr>
        <w:pStyle w:val="BodyText"/>
      </w:pPr>
      <w:r w:rsidRPr="005B1BC7">
        <w:t>As specified in Section 9.1 of the IMO Performance Standard for ECDIS, IHO recommended colours and symbols (i.e., IHO S-52) are used to represent chart-</w:t>
      </w:r>
      <w:r w:rsidR="005F353D" w:rsidRPr="005B1BC7">
        <w:t xml:space="preserve">related information on ECDIS.  </w:t>
      </w:r>
      <w:r w:rsidRPr="005B1BC7">
        <w:t>This is intended to ensure: consistency in base and supplementary levels of display for ENC data; standards of symbols, colours and their standardized assignment to features; scale limitations of data presentation; and, appropriate compatibility with paper chart symbols as standardized in the C</w:t>
      </w:r>
      <w:r w:rsidR="005F353D" w:rsidRPr="005B1BC7">
        <w:t>hart Specifications of the IHO.</w:t>
      </w:r>
    </w:p>
    <w:p w14:paraId="1F187642" w14:textId="77777777" w:rsidR="00C56BF7" w:rsidRPr="005B1BC7" w:rsidRDefault="00C56BF7" w:rsidP="00C56BF7">
      <w:pPr>
        <w:pStyle w:val="BodyText"/>
      </w:pPr>
      <w:r w:rsidRPr="005B1BC7">
        <w:t>Further, use of IHO S-52 is intended to ensure that:</w:t>
      </w:r>
    </w:p>
    <w:p w14:paraId="087D8F62" w14:textId="6EBAB0E0" w:rsidR="00C56BF7" w:rsidRPr="005B1BC7" w:rsidRDefault="00C56BF7" w:rsidP="005F353D">
      <w:pPr>
        <w:pStyle w:val="Bullet1"/>
      </w:pPr>
      <w:r w:rsidRPr="005B1BC7">
        <w:t>the display is clear and unambig</w:t>
      </w:r>
      <w:r w:rsidR="005F353D" w:rsidRPr="005B1BC7">
        <w:t>uous;</w:t>
      </w:r>
    </w:p>
    <w:p w14:paraId="53F24811" w14:textId="752188DA" w:rsidR="00C56BF7" w:rsidRPr="005B1BC7" w:rsidRDefault="00C56BF7" w:rsidP="005F353D">
      <w:pPr>
        <w:pStyle w:val="Bullet1"/>
      </w:pPr>
      <w:r w:rsidRPr="005B1BC7">
        <w:t>there is no uncertainty over the meaning of colours and symbols on the display, (by) establishing an accepted pattern for ECDIS presentation that becomes familiar to mariners and so can be recognized instantly without confusion.</w:t>
      </w:r>
    </w:p>
    <w:p w14:paraId="10C38720" w14:textId="77777777" w:rsidR="00C56BF7" w:rsidRPr="005B1BC7" w:rsidRDefault="00C56BF7" w:rsidP="00C56BF7">
      <w:pPr>
        <w:pStyle w:val="BodyText"/>
      </w:pPr>
      <w:r w:rsidRPr="005B1BC7">
        <w:t>IHO S-52 contains several parts, and all pertain to the presentation/display of chart and navigation-related information:</w:t>
      </w:r>
    </w:p>
    <w:p w14:paraId="38238D06" w14:textId="55B4CBB6" w:rsidR="00C56BF7" w:rsidRPr="005B1BC7" w:rsidRDefault="00C56BF7" w:rsidP="005F353D">
      <w:pPr>
        <w:pStyle w:val="Bullet1"/>
      </w:pPr>
      <w:r w:rsidRPr="005B1BC7">
        <w:t>Main Document – This describes the Specifications for Chart Content</w:t>
      </w:r>
      <w:r w:rsidR="00854A1F" w:rsidRPr="005B1BC7">
        <w:t xml:space="preserve"> and Display Aspects of ECDIS </w:t>
      </w:r>
      <w:r w:rsidRPr="005B1BC7">
        <w:t>in</w:t>
      </w:r>
      <w:r w:rsidR="00854A1F" w:rsidRPr="005B1BC7">
        <w:t xml:space="preserve"> relatively general terms (i.e.</w:t>
      </w:r>
      <w:r w:rsidRPr="005B1BC7">
        <w:t xml:space="preserve"> methods and requirements)</w:t>
      </w:r>
      <w:r w:rsidR="005F353D" w:rsidRPr="005B1BC7">
        <w:t>;</w:t>
      </w:r>
    </w:p>
    <w:p w14:paraId="7952BF43" w14:textId="77777777" w:rsidR="005F353D" w:rsidRPr="005B1BC7" w:rsidRDefault="00C56BF7" w:rsidP="005F353D">
      <w:pPr>
        <w:pStyle w:val="Bullet1"/>
      </w:pPr>
      <w:r w:rsidRPr="005B1BC7">
        <w:t>Annex A – The Presentation Library is a separate document (see f</w:t>
      </w:r>
      <w:r w:rsidR="005F353D" w:rsidRPr="005B1BC7">
        <w:t xml:space="preserve">urther explanation below), and </w:t>
      </w:r>
      <w:r w:rsidRPr="005B1BC7">
        <w:t>specifies the colours, symbols, symbolization instructions, etc. together with guidance on how an ENC</w:t>
      </w:r>
      <w:r w:rsidR="005F353D" w:rsidRPr="005B1BC7">
        <w:t xml:space="preserve"> should be displayed on ECDIS.</w:t>
      </w:r>
    </w:p>
    <w:p w14:paraId="46E5F413" w14:textId="76805A95" w:rsidR="00C56BF7" w:rsidRPr="005B1BC7" w:rsidRDefault="00C56BF7" w:rsidP="005F353D">
      <w:pPr>
        <w:pStyle w:val="Bullet1text"/>
      </w:pPr>
      <w:r w:rsidRPr="005B1BC7">
        <w:t>This annex has several components:</w:t>
      </w:r>
    </w:p>
    <w:p w14:paraId="7ED14F05" w14:textId="5AC88800" w:rsidR="00C56BF7" w:rsidRPr="005B1BC7" w:rsidRDefault="00C56BF7" w:rsidP="005F353D">
      <w:pPr>
        <w:pStyle w:val="Bullet2"/>
      </w:pPr>
      <w:r w:rsidRPr="005B1BC7">
        <w:lastRenderedPageBreak/>
        <w:t>Part I contains chart objects, and an addendum which is a paper-based description of</w:t>
      </w:r>
      <w:r w:rsidR="005F353D" w:rsidRPr="005B1BC7">
        <w:t xml:space="preserve"> the symbol library as graphics;</w:t>
      </w:r>
    </w:p>
    <w:p w14:paraId="3ED17604" w14:textId="5A164DFA" w:rsidR="00C56BF7" w:rsidRPr="005B1BC7" w:rsidRDefault="00C56BF7" w:rsidP="005F353D">
      <w:pPr>
        <w:pStyle w:val="Bullet2"/>
      </w:pPr>
      <w:r w:rsidRPr="005B1BC7">
        <w:t>Part II contains (recommended) Mariner’s Navigational Objects (e.g. own ship symbol, tracks, waypoints, time tags, etc.)</w:t>
      </w:r>
      <w:r w:rsidR="005F353D" w:rsidRPr="005B1BC7">
        <w:t>;</w:t>
      </w:r>
    </w:p>
    <w:p w14:paraId="04A95365" w14:textId="04C5381E" w:rsidR="00C56BF7" w:rsidRPr="005B1BC7" w:rsidRDefault="00C56BF7" w:rsidP="005F353D">
      <w:pPr>
        <w:pStyle w:val="Bullet2"/>
      </w:pPr>
      <w:r w:rsidRPr="005B1BC7">
        <w:t>The ECDIS Chart 1 is also included with the Presentation Library as a graphic file, and is also available as a collection of the varying objects contained in a special cell in S-57 format containing generic feature objects.</w:t>
      </w:r>
    </w:p>
    <w:p w14:paraId="6EF0F84B" w14:textId="1AE1FBF9" w:rsidR="00C56BF7" w:rsidRPr="005B1BC7" w:rsidRDefault="00C56BF7" w:rsidP="005F353D">
      <w:pPr>
        <w:pStyle w:val="Bullet1"/>
      </w:pPr>
      <w:r w:rsidRPr="005B1BC7">
        <w:t>Annex B - Specifies procedures for initial colour calibration of displays and the verification of that calibration</w:t>
      </w:r>
      <w:r w:rsidR="005F353D" w:rsidRPr="005B1BC7">
        <w:t>;</w:t>
      </w:r>
    </w:p>
    <w:p w14:paraId="2D7254B3" w14:textId="76DE0499" w:rsidR="00C56BF7" w:rsidRPr="005B1BC7" w:rsidRDefault="00C56BF7" w:rsidP="005F353D">
      <w:pPr>
        <w:pStyle w:val="Bullet1"/>
      </w:pPr>
      <w:r w:rsidRPr="005B1BC7">
        <w:t>Annex C - Specifies a procedure for maintainin</w:t>
      </w:r>
      <w:r w:rsidR="005F353D" w:rsidRPr="005B1BC7">
        <w:t>g the calibration of displays.</w:t>
      </w:r>
    </w:p>
    <w:p w14:paraId="1EBF4822" w14:textId="3520000A" w:rsidR="00C56BF7" w:rsidRPr="005B1BC7" w:rsidRDefault="00C56BF7" w:rsidP="00C56BF7">
      <w:pPr>
        <w:pStyle w:val="BodyText"/>
      </w:pPr>
      <w:r w:rsidRPr="005B1BC7">
        <w:rPr>
          <w:b/>
        </w:rPr>
        <w:t>IHO S-52 Annex A</w:t>
      </w:r>
      <w:r w:rsidRPr="005B1BC7">
        <w:t xml:space="preserve">, </w:t>
      </w:r>
      <w:r w:rsidRPr="005B1BC7">
        <w:rPr>
          <w:i/>
        </w:rPr>
        <w:t>IHO ECDIS Presentation Library Ed.3.4, January 2008</w:t>
      </w:r>
      <w:r w:rsidR="005F353D" w:rsidRPr="005B1BC7">
        <w:rPr>
          <w:i/>
        </w:rPr>
        <w:t>.</w:t>
      </w:r>
    </w:p>
    <w:p w14:paraId="2B3F06B6" w14:textId="63F967AA" w:rsidR="00C56BF7" w:rsidRPr="005B1BC7" w:rsidRDefault="00C56BF7" w:rsidP="00C56BF7">
      <w:pPr>
        <w:pStyle w:val="BodyText"/>
      </w:pPr>
      <w:r w:rsidRPr="005B1BC7">
        <w:t xml:space="preserve">This specification provides the details and procedures for implementing the display specifications contained in S-52.  It includes a full description of the symbol library for use in ECDIS.  It is published separately from the Main Document, and is available on </w:t>
      </w:r>
      <w:proofErr w:type="spellStart"/>
      <w:r w:rsidRPr="005B1BC7">
        <w:t>CD-R</w:t>
      </w:r>
      <w:r w:rsidR="005F353D" w:rsidRPr="005B1BC7">
        <w:t>om</w:t>
      </w:r>
      <w:proofErr w:type="spellEnd"/>
      <w:r w:rsidR="005F353D" w:rsidRPr="005B1BC7">
        <w:t>.</w:t>
      </w:r>
    </w:p>
    <w:p w14:paraId="2BF13D19" w14:textId="1A2929A3" w:rsidR="00C56BF7" w:rsidRPr="005B1BC7" w:rsidRDefault="00C56BF7" w:rsidP="00C56BF7">
      <w:pPr>
        <w:pStyle w:val="BodyText"/>
      </w:pPr>
      <w:r w:rsidRPr="005B1BC7">
        <w:t xml:space="preserve">Both the Main Document and Annex A are maintained by means of Maintenance Documents (MDs) which are produced from time to </w:t>
      </w:r>
      <w:proofErr w:type="gramStart"/>
      <w:r w:rsidRPr="005B1BC7">
        <w:t>time, and</w:t>
      </w:r>
      <w:proofErr w:type="gramEnd"/>
      <w:r w:rsidRPr="005B1BC7">
        <w:t xml:space="preserve"> are available on the IHO website (www.iho.int). The MDs contain required amendments to S-52 and/or the </w:t>
      </w:r>
      <w:proofErr w:type="spellStart"/>
      <w:r w:rsidRPr="005B1BC7">
        <w:t>PresLib</w:t>
      </w:r>
      <w:proofErr w:type="spellEnd"/>
      <w:r w:rsidRPr="005B1BC7">
        <w:t xml:space="preserve">, and are classified as </w:t>
      </w:r>
      <w:r w:rsidR="00874620">
        <w:t>‘</w:t>
      </w:r>
      <w:r w:rsidRPr="005B1BC7">
        <w:t>immediate</w:t>
      </w:r>
      <w:r w:rsidR="00874620">
        <w:t>’</w:t>
      </w:r>
      <w:r w:rsidRPr="005B1BC7">
        <w:t xml:space="preserve"> or </w:t>
      </w:r>
      <w:r w:rsidR="00874620">
        <w:t>‘</w:t>
      </w:r>
      <w:r w:rsidRPr="005B1BC7">
        <w:t>deferred</w:t>
      </w:r>
      <w:r w:rsidR="00874620">
        <w:t>’</w:t>
      </w:r>
      <w:r w:rsidRPr="005B1BC7">
        <w:t xml:space="preserve"> depending on their importance for the safety of navigation.</w:t>
      </w:r>
    </w:p>
    <w:p w14:paraId="60C1BEC6" w14:textId="720ADC1E" w:rsidR="00C56BF7" w:rsidRPr="005B1BC7" w:rsidRDefault="00C56BF7" w:rsidP="00C56BF7">
      <w:pPr>
        <w:pStyle w:val="BodyText"/>
      </w:pPr>
      <w:r w:rsidRPr="005B1BC7">
        <w:rPr>
          <w:b/>
        </w:rPr>
        <w:t>IEC 61174</w:t>
      </w:r>
      <w:r w:rsidRPr="005B1BC7">
        <w:t xml:space="preserve">, </w:t>
      </w:r>
      <w:r w:rsidRPr="005B1BC7">
        <w:rPr>
          <w:i/>
        </w:rPr>
        <w:t>Maritime navigation and radiocommunication equipment and systems – Electronic chart display and information system (ECDIS) – Operational and performance requirements, methods of testing and required test results, Edition 3, October 2010</w:t>
      </w:r>
      <w:r w:rsidR="005F353D" w:rsidRPr="005B1BC7">
        <w:rPr>
          <w:i/>
        </w:rPr>
        <w:t>.</w:t>
      </w:r>
    </w:p>
    <w:p w14:paraId="03C091D8" w14:textId="4CD8EC7A" w:rsidR="00C56BF7" w:rsidRPr="005B1BC7" w:rsidRDefault="00C56BF7" w:rsidP="00C56BF7">
      <w:pPr>
        <w:pStyle w:val="BodyText"/>
      </w:pPr>
      <w:r w:rsidRPr="005B1BC7">
        <w:t xml:space="preserve">This standard specifies the performance requirements, methods of testing and required test results of equipment conforming to performance standards adopted by the IMO in resolution MSC.232(82).  This standard is also associated with IMO resolution A.694(17) and IEC 60945. </w:t>
      </w:r>
      <w:r w:rsidR="005F353D" w:rsidRPr="005B1BC7">
        <w:t xml:space="preserve"> </w:t>
      </w:r>
      <w:r w:rsidRPr="005B1BC7">
        <w:t>This standard includes extracts from IHO S-52 whe</w:t>
      </w:r>
      <w:r w:rsidR="005F353D" w:rsidRPr="005B1BC7">
        <w:t>n they are applicable to ECDIS.</w:t>
      </w:r>
    </w:p>
    <w:p w14:paraId="0DA7ABC4" w14:textId="77777777" w:rsidR="00C56BF7" w:rsidRPr="005B1BC7" w:rsidRDefault="00C56BF7" w:rsidP="00C56BF7">
      <w:pPr>
        <w:pStyle w:val="BodyText"/>
      </w:pPr>
      <w:r w:rsidRPr="005B1BC7">
        <w:t xml:space="preserve">As stated in Section 1 (Scope), </w:t>
      </w:r>
      <w:r w:rsidRPr="005B1BC7">
        <w:rPr>
          <w:i/>
        </w:rPr>
        <w:t>The requirements of this standard are not intended to prevent the use of new techniques in equipment and systems, provided the facilities offered are not inferior to those stated</w:t>
      </w:r>
      <w:r w:rsidRPr="005B1BC7">
        <w:t>.</w:t>
      </w:r>
    </w:p>
    <w:p w14:paraId="50A63EDF" w14:textId="13F7EB2C" w:rsidR="00C56BF7" w:rsidRPr="005B1BC7" w:rsidRDefault="00C56BF7" w:rsidP="00C56BF7">
      <w:pPr>
        <w:pStyle w:val="BodyText"/>
      </w:pPr>
      <w:r w:rsidRPr="005B1BC7">
        <w:t xml:space="preserve">This standard provides considerable detail about what is required to conform to ECDIS-related standards.  The following sections are directly related to presentation, display or portrayal of chart and navigation-related </w:t>
      </w:r>
      <w:r w:rsidR="007B4315" w:rsidRPr="005B1BC7">
        <w:t>information on ECDIS equipment.</w:t>
      </w:r>
      <w:r w:rsidR="007B4315" w:rsidRPr="005B1BC7">
        <w:rPr>
          <w:rStyle w:val="FootnoteReference"/>
        </w:rPr>
        <w:footnoteReference w:id="16"/>
      </w:r>
    </w:p>
    <w:p w14:paraId="14C6D27F" w14:textId="77777777" w:rsidR="00C56BF7" w:rsidRPr="005B1BC7" w:rsidRDefault="00C56BF7" w:rsidP="003B5549">
      <w:pPr>
        <w:pStyle w:val="BodyText"/>
        <w:tabs>
          <w:tab w:val="left" w:pos="1134"/>
        </w:tabs>
        <w:ind w:left="567"/>
      </w:pPr>
      <w:r w:rsidRPr="005B1BC7">
        <w:t>4</w:t>
      </w:r>
      <w:r w:rsidRPr="005B1BC7">
        <w:tab/>
        <w:t>Minimum operational and performance requirements</w:t>
      </w:r>
    </w:p>
    <w:p w14:paraId="2A8611AD" w14:textId="77777777" w:rsidR="00C56BF7" w:rsidRPr="005B1BC7" w:rsidRDefault="00C56BF7" w:rsidP="003B5549">
      <w:pPr>
        <w:pStyle w:val="BodyText"/>
        <w:tabs>
          <w:tab w:val="left" w:pos="1701"/>
        </w:tabs>
        <w:ind w:left="1134"/>
      </w:pPr>
      <w:r w:rsidRPr="005B1BC7">
        <w:t>4.3</w:t>
      </w:r>
      <w:r w:rsidRPr="005B1BC7">
        <w:tab/>
        <w:t>Display of SENC information</w:t>
      </w:r>
    </w:p>
    <w:p w14:paraId="7460F4E2" w14:textId="77777777" w:rsidR="00C56BF7" w:rsidRPr="005B1BC7" w:rsidRDefault="00C56BF7" w:rsidP="003B5549">
      <w:pPr>
        <w:pStyle w:val="BodyText"/>
        <w:tabs>
          <w:tab w:val="left" w:pos="1701"/>
        </w:tabs>
        <w:ind w:left="1134"/>
      </w:pPr>
      <w:r w:rsidRPr="005B1BC7">
        <w:t>4.5</w:t>
      </w:r>
      <w:r w:rsidRPr="005B1BC7">
        <w:tab/>
        <w:t>Scale</w:t>
      </w:r>
    </w:p>
    <w:p w14:paraId="469F768A" w14:textId="77777777" w:rsidR="00C56BF7" w:rsidRPr="005B1BC7" w:rsidRDefault="00C56BF7" w:rsidP="003B5549">
      <w:pPr>
        <w:pStyle w:val="BodyText"/>
        <w:tabs>
          <w:tab w:val="left" w:pos="1701"/>
        </w:tabs>
        <w:ind w:left="1134"/>
      </w:pPr>
      <w:r w:rsidRPr="005B1BC7">
        <w:t>4.6</w:t>
      </w:r>
      <w:r w:rsidRPr="005B1BC7">
        <w:tab/>
        <w:t>Display of other navigational information</w:t>
      </w:r>
    </w:p>
    <w:p w14:paraId="6E937076" w14:textId="77777777" w:rsidR="00C56BF7" w:rsidRPr="005B1BC7" w:rsidRDefault="00C56BF7" w:rsidP="003B5549">
      <w:pPr>
        <w:pStyle w:val="BodyText"/>
        <w:tabs>
          <w:tab w:val="left" w:pos="1701"/>
        </w:tabs>
        <w:ind w:left="1134"/>
      </w:pPr>
      <w:r w:rsidRPr="005B1BC7">
        <w:t>4.7</w:t>
      </w:r>
      <w:r w:rsidRPr="005B1BC7">
        <w:tab/>
        <w:t>Display mode and generation of the neighbouring area</w:t>
      </w:r>
    </w:p>
    <w:p w14:paraId="294E4106" w14:textId="77777777" w:rsidR="00C56BF7" w:rsidRPr="005B1BC7" w:rsidRDefault="00C56BF7" w:rsidP="003B5549">
      <w:pPr>
        <w:pStyle w:val="BodyText"/>
        <w:tabs>
          <w:tab w:val="left" w:pos="1701"/>
        </w:tabs>
        <w:ind w:left="1134"/>
      </w:pPr>
      <w:r w:rsidRPr="005B1BC7">
        <w:t>4.8</w:t>
      </w:r>
      <w:r w:rsidRPr="005B1BC7">
        <w:tab/>
        <w:t>Colours and symbols</w:t>
      </w:r>
    </w:p>
    <w:p w14:paraId="3A215B39" w14:textId="77777777" w:rsidR="00C56BF7" w:rsidRPr="005B1BC7" w:rsidRDefault="00C56BF7" w:rsidP="003B5549">
      <w:pPr>
        <w:pStyle w:val="BodyText"/>
        <w:tabs>
          <w:tab w:val="left" w:pos="1701"/>
        </w:tabs>
        <w:ind w:left="1134"/>
      </w:pPr>
      <w:r w:rsidRPr="005B1BC7">
        <w:t>4.9</w:t>
      </w:r>
      <w:r w:rsidRPr="005B1BC7">
        <w:tab/>
        <w:t>Display requirements</w:t>
      </w:r>
    </w:p>
    <w:p w14:paraId="2CB55D98" w14:textId="77777777" w:rsidR="00C56BF7" w:rsidRPr="005B1BC7" w:rsidRDefault="00C56BF7" w:rsidP="003B5549">
      <w:pPr>
        <w:pStyle w:val="BodyText"/>
        <w:tabs>
          <w:tab w:val="left" w:pos="1134"/>
        </w:tabs>
        <w:ind w:left="567"/>
      </w:pPr>
      <w:r w:rsidRPr="005B1BC7">
        <w:t>5</w:t>
      </w:r>
      <w:r w:rsidRPr="005B1BC7">
        <w:tab/>
        <w:t>Requirements contained in IHO special publications</w:t>
      </w:r>
    </w:p>
    <w:p w14:paraId="44D4596C" w14:textId="77777777" w:rsidR="00C56BF7" w:rsidRPr="005B1BC7" w:rsidRDefault="00C56BF7" w:rsidP="003B5549">
      <w:pPr>
        <w:pStyle w:val="BodyText"/>
        <w:tabs>
          <w:tab w:val="left" w:pos="1701"/>
        </w:tabs>
        <w:ind w:left="1134"/>
      </w:pPr>
      <w:r w:rsidRPr="005B1BC7">
        <w:t>5.1</w:t>
      </w:r>
      <w:r w:rsidRPr="005B1BC7">
        <w:tab/>
        <w:t>Content and structure of chart data</w:t>
      </w:r>
    </w:p>
    <w:p w14:paraId="21776FD5" w14:textId="77777777" w:rsidR="00C56BF7" w:rsidRPr="005B1BC7" w:rsidRDefault="00C56BF7" w:rsidP="003B5549">
      <w:pPr>
        <w:pStyle w:val="BodyText"/>
        <w:tabs>
          <w:tab w:val="left" w:pos="1701"/>
        </w:tabs>
        <w:ind w:left="1134"/>
      </w:pPr>
      <w:r w:rsidRPr="005B1BC7">
        <w:lastRenderedPageBreak/>
        <w:t>5.2</w:t>
      </w:r>
      <w:r w:rsidRPr="005B1BC7">
        <w:tab/>
        <w:t>Priority of chart display</w:t>
      </w:r>
    </w:p>
    <w:p w14:paraId="7E0A11EC" w14:textId="77777777" w:rsidR="00C56BF7" w:rsidRPr="005B1BC7" w:rsidRDefault="00C56BF7" w:rsidP="003B5549">
      <w:pPr>
        <w:pStyle w:val="BodyText"/>
        <w:tabs>
          <w:tab w:val="left" w:pos="1701"/>
        </w:tabs>
        <w:ind w:left="1134"/>
      </w:pPr>
      <w:r w:rsidRPr="005B1BC7">
        <w:t>5.3</w:t>
      </w:r>
      <w:r w:rsidRPr="005B1BC7">
        <w:tab/>
        <w:t>Display of chart information</w:t>
      </w:r>
    </w:p>
    <w:p w14:paraId="635E78E1" w14:textId="77777777" w:rsidR="00C56BF7" w:rsidRPr="005B1BC7" w:rsidRDefault="00C56BF7" w:rsidP="003B5549">
      <w:pPr>
        <w:pStyle w:val="BodyText"/>
        <w:tabs>
          <w:tab w:val="left" w:pos="2410"/>
        </w:tabs>
        <w:ind w:left="1701"/>
      </w:pPr>
      <w:r w:rsidRPr="005B1BC7">
        <w:t>5.3.1</w:t>
      </w:r>
      <w:r w:rsidRPr="005B1BC7">
        <w:tab/>
        <w:t>Scale and navigation purpose</w:t>
      </w:r>
    </w:p>
    <w:p w14:paraId="3A502A2D" w14:textId="77777777" w:rsidR="00C56BF7" w:rsidRPr="005B1BC7" w:rsidRDefault="00C56BF7" w:rsidP="003B5549">
      <w:pPr>
        <w:pStyle w:val="BodyText"/>
        <w:tabs>
          <w:tab w:val="left" w:pos="2410"/>
        </w:tabs>
        <w:ind w:left="1701"/>
      </w:pPr>
      <w:r w:rsidRPr="005B1BC7">
        <w:t>5.3.2</w:t>
      </w:r>
      <w:r w:rsidRPr="005B1BC7">
        <w:tab/>
        <w:t>Text</w:t>
      </w:r>
    </w:p>
    <w:p w14:paraId="306EE367" w14:textId="77777777" w:rsidR="00C56BF7" w:rsidRPr="005B1BC7" w:rsidRDefault="00C56BF7" w:rsidP="003B5549">
      <w:pPr>
        <w:pStyle w:val="BodyText"/>
        <w:tabs>
          <w:tab w:val="left" w:pos="2410"/>
        </w:tabs>
        <w:ind w:left="1701"/>
      </w:pPr>
      <w:r w:rsidRPr="005B1BC7">
        <w:t>5.3.3</w:t>
      </w:r>
      <w:r w:rsidRPr="005B1BC7">
        <w:tab/>
        <w:t>Units and legend</w:t>
      </w:r>
    </w:p>
    <w:p w14:paraId="2916C534" w14:textId="77777777" w:rsidR="00C56BF7" w:rsidRPr="005B1BC7" w:rsidRDefault="00C56BF7" w:rsidP="003B5549">
      <w:pPr>
        <w:pStyle w:val="BodyText"/>
        <w:tabs>
          <w:tab w:val="left" w:pos="1701"/>
        </w:tabs>
        <w:ind w:left="1134"/>
      </w:pPr>
      <w:r w:rsidRPr="005B1BC7">
        <w:t>5.4</w:t>
      </w:r>
      <w:r w:rsidRPr="005B1BC7">
        <w:tab/>
        <w:t>Display functions</w:t>
      </w:r>
    </w:p>
    <w:p w14:paraId="69982D1C" w14:textId="77777777" w:rsidR="00C56BF7" w:rsidRPr="005B1BC7" w:rsidRDefault="00C56BF7" w:rsidP="003B5549">
      <w:pPr>
        <w:pStyle w:val="BodyText"/>
        <w:tabs>
          <w:tab w:val="left" w:pos="2410"/>
        </w:tabs>
        <w:ind w:left="1701"/>
      </w:pPr>
      <w:r w:rsidRPr="005B1BC7">
        <w:t>5.4.1</w:t>
      </w:r>
      <w:r w:rsidRPr="005B1BC7">
        <w:tab/>
        <w:t>Object information</w:t>
      </w:r>
    </w:p>
    <w:p w14:paraId="0E07877B" w14:textId="77777777" w:rsidR="00C56BF7" w:rsidRPr="005B1BC7" w:rsidRDefault="00C56BF7" w:rsidP="003B5549">
      <w:pPr>
        <w:pStyle w:val="BodyText"/>
        <w:tabs>
          <w:tab w:val="left" w:pos="2410"/>
        </w:tabs>
        <w:ind w:left="1701"/>
      </w:pPr>
      <w:r w:rsidRPr="005B1BC7">
        <w:t>5.4.2</w:t>
      </w:r>
      <w:r w:rsidRPr="005B1BC7">
        <w:tab/>
        <w:t>Navigational information</w:t>
      </w:r>
    </w:p>
    <w:p w14:paraId="51E53A45" w14:textId="77777777" w:rsidR="00C56BF7" w:rsidRPr="005B1BC7" w:rsidRDefault="00C56BF7" w:rsidP="003B5549">
      <w:pPr>
        <w:pStyle w:val="BodyText"/>
        <w:tabs>
          <w:tab w:val="left" w:pos="2410"/>
        </w:tabs>
        <w:ind w:left="1701"/>
      </w:pPr>
      <w:r w:rsidRPr="005B1BC7">
        <w:t>5.4.3</w:t>
      </w:r>
      <w:r w:rsidRPr="005B1BC7">
        <w:tab/>
        <w:t>Safety contour</w:t>
      </w:r>
    </w:p>
    <w:p w14:paraId="61F958EF" w14:textId="77777777" w:rsidR="00C56BF7" w:rsidRPr="005B1BC7" w:rsidRDefault="00C56BF7" w:rsidP="003B5549">
      <w:pPr>
        <w:pStyle w:val="BodyText"/>
        <w:tabs>
          <w:tab w:val="left" w:pos="2410"/>
        </w:tabs>
        <w:ind w:left="1701"/>
      </w:pPr>
      <w:r w:rsidRPr="005B1BC7">
        <w:t>5.4.4</w:t>
      </w:r>
      <w:r w:rsidRPr="005B1BC7">
        <w:tab/>
        <w:t>Navigational calculations</w:t>
      </w:r>
    </w:p>
    <w:p w14:paraId="35D5A9EF" w14:textId="77777777" w:rsidR="00C56BF7" w:rsidRPr="005B1BC7" w:rsidRDefault="00C56BF7" w:rsidP="003B5549">
      <w:pPr>
        <w:pStyle w:val="BodyText"/>
        <w:tabs>
          <w:tab w:val="left" w:pos="1701"/>
        </w:tabs>
        <w:ind w:left="1134"/>
      </w:pPr>
      <w:r w:rsidRPr="005B1BC7">
        <w:t>5.5</w:t>
      </w:r>
      <w:r w:rsidRPr="005B1BC7">
        <w:tab/>
        <w:t>Supplementary display functions</w:t>
      </w:r>
    </w:p>
    <w:p w14:paraId="60E4F8E2" w14:textId="77777777" w:rsidR="00C56BF7" w:rsidRPr="005B1BC7" w:rsidRDefault="00C56BF7" w:rsidP="003B5549">
      <w:pPr>
        <w:pStyle w:val="BodyText"/>
        <w:tabs>
          <w:tab w:val="left" w:pos="2410"/>
        </w:tabs>
        <w:ind w:left="1701"/>
      </w:pPr>
      <w:r w:rsidRPr="005B1BC7">
        <w:t>5.5.1</w:t>
      </w:r>
      <w:r w:rsidRPr="005B1BC7">
        <w:tab/>
        <w:t>Additional mariner’s information</w:t>
      </w:r>
    </w:p>
    <w:p w14:paraId="4B2CE5BF" w14:textId="77777777" w:rsidR="00C56BF7" w:rsidRPr="005B1BC7" w:rsidRDefault="00C56BF7" w:rsidP="003B5549">
      <w:pPr>
        <w:pStyle w:val="BodyText"/>
        <w:tabs>
          <w:tab w:val="left" w:pos="2410"/>
        </w:tabs>
        <w:ind w:left="1701"/>
      </w:pPr>
      <w:r w:rsidRPr="005B1BC7">
        <w:t>5.5.2</w:t>
      </w:r>
      <w:r w:rsidRPr="005B1BC7">
        <w:tab/>
        <w:t>Additional non-HO information</w:t>
      </w:r>
    </w:p>
    <w:p w14:paraId="14769C97" w14:textId="77777777" w:rsidR="00C56BF7" w:rsidRPr="005B1BC7" w:rsidRDefault="00C56BF7" w:rsidP="003B5549">
      <w:pPr>
        <w:pStyle w:val="BodyText"/>
        <w:tabs>
          <w:tab w:val="left" w:pos="2410"/>
        </w:tabs>
        <w:ind w:left="1701"/>
      </w:pPr>
      <w:r w:rsidRPr="005B1BC7">
        <w:t>5.5.3</w:t>
      </w:r>
      <w:r w:rsidRPr="005B1BC7">
        <w:tab/>
        <w:t>Tidal adjustment</w:t>
      </w:r>
    </w:p>
    <w:p w14:paraId="25621C48" w14:textId="77777777" w:rsidR="00C56BF7" w:rsidRPr="005B1BC7" w:rsidRDefault="00C56BF7" w:rsidP="003B5549">
      <w:pPr>
        <w:pStyle w:val="BodyText"/>
        <w:tabs>
          <w:tab w:val="left" w:pos="1701"/>
        </w:tabs>
        <w:ind w:left="1134"/>
      </w:pPr>
      <w:r w:rsidRPr="005B1BC7">
        <w:t>5.6</w:t>
      </w:r>
      <w:r w:rsidRPr="005B1BC7">
        <w:tab/>
        <w:t>Use of the presentation library</w:t>
      </w:r>
    </w:p>
    <w:p w14:paraId="3FE3BE50" w14:textId="77777777" w:rsidR="00C56BF7" w:rsidRPr="005B1BC7" w:rsidRDefault="00C56BF7" w:rsidP="003B5549">
      <w:pPr>
        <w:pStyle w:val="BodyText"/>
        <w:tabs>
          <w:tab w:val="left" w:pos="1701"/>
        </w:tabs>
        <w:ind w:left="1134"/>
      </w:pPr>
      <w:r w:rsidRPr="005B1BC7">
        <w:t>5.7</w:t>
      </w:r>
      <w:r w:rsidRPr="005B1BC7">
        <w:tab/>
        <w:t>Display characteristics</w:t>
      </w:r>
    </w:p>
    <w:p w14:paraId="1F08D9D5" w14:textId="77777777" w:rsidR="00C56BF7" w:rsidRPr="005B1BC7" w:rsidRDefault="00C56BF7" w:rsidP="003B5549">
      <w:pPr>
        <w:pStyle w:val="BodyText"/>
        <w:tabs>
          <w:tab w:val="left" w:pos="1701"/>
        </w:tabs>
        <w:ind w:left="1134"/>
      </w:pPr>
      <w:r w:rsidRPr="005B1BC7">
        <w:t>5.8</w:t>
      </w:r>
      <w:r w:rsidRPr="005B1BC7">
        <w:tab/>
        <w:t>Performance requirements</w:t>
      </w:r>
    </w:p>
    <w:p w14:paraId="319980E5" w14:textId="77777777" w:rsidR="00C56BF7" w:rsidRPr="005B1BC7" w:rsidRDefault="00C56BF7" w:rsidP="003B5549">
      <w:pPr>
        <w:pStyle w:val="BodyText"/>
        <w:tabs>
          <w:tab w:val="left" w:pos="2410"/>
        </w:tabs>
        <w:ind w:left="1701"/>
      </w:pPr>
      <w:r w:rsidRPr="005B1BC7">
        <w:t>5.8.1</w:t>
      </w:r>
      <w:r w:rsidRPr="005B1BC7">
        <w:tab/>
        <w:t>Redraw</w:t>
      </w:r>
    </w:p>
    <w:p w14:paraId="68F293BA" w14:textId="77777777" w:rsidR="00C56BF7" w:rsidRPr="005B1BC7" w:rsidRDefault="00C56BF7" w:rsidP="003B5549">
      <w:pPr>
        <w:pStyle w:val="BodyText"/>
        <w:tabs>
          <w:tab w:val="left" w:pos="2410"/>
        </w:tabs>
        <w:ind w:left="1701"/>
      </w:pPr>
      <w:r w:rsidRPr="005B1BC7">
        <w:t>5.8.2</w:t>
      </w:r>
      <w:r w:rsidRPr="005B1BC7">
        <w:tab/>
        <w:t>Resolution</w:t>
      </w:r>
    </w:p>
    <w:p w14:paraId="3D1A2BCD" w14:textId="77777777" w:rsidR="00C56BF7" w:rsidRPr="005B1BC7" w:rsidRDefault="00C56BF7" w:rsidP="003B5549">
      <w:pPr>
        <w:pStyle w:val="BodyText"/>
        <w:tabs>
          <w:tab w:val="left" w:pos="2410"/>
        </w:tabs>
        <w:ind w:left="1701"/>
      </w:pPr>
      <w:r w:rsidRPr="005B1BC7">
        <w:t>5.8.3</w:t>
      </w:r>
      <w:r w:rsidRPr="005B1BC7">
        <w:tab/>
        <w:t>Number of colours</w:t>
      </w:r>
    </w:p>
    <w:p w14:paraId="300F1A29" w14:textId="77777777" w:rsidR="00C56BF7" w:rsidRPr="005B1BC7" w:rsidRDefault="00C56BF7" w:rsidP="003B5549">
      <w:pPr>
        <w:pStyle w:val="BodyText"/>
        <w:tabs>
          <w:tab w:val="left" w:pos="2410"/>
        </w:tabs>
        <w:ind w:left="1701"/>
      </w:pPr>
      <w:r w:rsidRPr="005B1BC7">
        <w:t>5.8.4</w:t>
      </w:r>
      <w:r w:rsidRPr="005B1BC7">
        <w:tab/>
        <w:t>Brightness and contrast</w:t>
      </w:r>
    </w:p>
    <w:p w14:paraId="4E6B63B2" w14:textId="77777777" w:rsidR="00C56BF7" w:rsidRPr="005B1BC7" w:rsidRDefault="00C56BF7" w:rsidP="003B5549">
      <w:pPr>
        <w:pStyle w:val="BodyText"/>
        <w:tabs>
          <w:tab w:val="left" w:pos="1701"/>
        </w:tabs>
        <w:ind w:left="1134"/>
      </w:pPr>
      <w:r w:rsidRPr="005B1BC7">
        <w:t>5.9</w:t>
      </w:r>
      <w:r w:rsidRPr="005B1BC7">
        <w:tab/>
        <w:t>Ergonomic requirements</w:t>
      </w:r>
    </w:p>
    <w:p w14:paraId="08DC847A" w14:textId="77777777" w:rsidR="00C56BF7" w:rsidRPr="005B1BC7" w:rsidRDefault="00C56BF7" w:rsidP="003B5549">
      <w:pPr>
        <w:pStyle w:val="BodyText"/>
        <w:tabs>
          <w:tab w:val="left" w:pos="1701"/>
        </w:tabs>
        <w:ind w:left="1134"/>
      </w:pPr>
      <w:r w:rsidRPr="005B1BC7">
        <w:t>6.5</w:t>
      </w:r>
      <w:r w:rsidRPr="005B1BC7">
        <w:tab/>
        <w:t>Initial data tests</w:t>
      </w:r>
    </w:p>
    <w:p w14:paraId="0ED2E383" w14:textId="77777777" w:rsidR="00C56BF7" w:rsidRPr="005B1BC7" w:rsidRDefault="00C56BF7" w:rsidP="003B5549">
      <w:pPr>
        <w:pStyle w:val="BodyText"/>
        <w:tabs>
          <w:tab w:val="left" w:pos="2410"/>
        </w:tabs>
        <w:ind w:left="1701"/>
      </w:pPr>
      <w:r w:rsidRPr="005B1BC7">
        <w:t>6.5.1</w:t>
      </w:r>
      <w:r w:rsidRPr="005B1BC7">
        <w:tab/>
        <w:t>Presentation library</w:t>
      </w:r>
    </w:p>
    <w:p w14:paraId="4B6ECBFE" w14:textId="77777777" w:rsidR="00C56BF7" w:rsidRPr="005B1BC7" w:rsidRDefault="00C56BF7" w:rsidP="003B5549">
      <w:pPr>
        <w:pStyle w:val="BodyText"/>
        <w:tabs>
          <w:tab w:val="left" w:pos="2410"/>
        </w:tabs>
        <w:ind w:left="1701"/>
      </w:pPr>
      <w:r w:rsidRPr="005B1BC7">
        <w:t>6.5.2</w:t>
      </w:r>
      <w:r w:rsidRPr="005B1BC7">
        <w:tab/>
        <w:t>ENC</w:t>
      </w:r>
    </w:p>
    <w:p w14:paraId="749499F9" w14:textId="77777777" w:rsidR="00C56BF7" w:rsidRPr="005B1BC7" w:rsidRDefault="00C56BF7" w:rsidP="003B5549">
      <w:pPr>
        <w:pStyle w:val="BodyText"/>
        <w:tabs>
          <w:tab w:val="left" w:pos="1701"/>
        </w:tabs>
        <w:ind w:left="1134"/>
      </w:pPr>
      <w:r w:rsidRPr="005B1BC7">
        <w:t>6.6</w:t>
      </w:r>
      <w:r w:rsidRPr="005B1BC7">
        <w:tab/>
        <w:t>Accuracy</w:t>
      </w:r>
    </w:p>
    <w:p w14:paraId="03E3E956" w14:textId="77777777" w:rsidR="00C56BF7" w:rsidRPr="005B1BC7" w:rsidRDefault="00C56BF7" w:rsidP="003B5549">
      <w:pPr>
        <w:pStyle w:val="BodyText"/>
        <w:tabs>
          <w:tab w:val="left" w:pos="1701"/>
        </w:tabs>
        <w:ind w:left="1134"/>
      </w:pPr>
      <w:r w:rsidRPr="005B1BC7">
        <w:t>6.7</w:t>
      </w:r>
      <w:r w:rsidRPr="005B1BC7">
        <w:tab/>
        <w:t>Visual requirements</w:t>
      </w:r>
    </w:p>
    <w:p w14:paraId="597B2FBA" w14:textId="77777777" w:rsidR="00C56BF7" w:rsidRPr="005B1BC7" w:rsidRDefault="00C56BF7" w:rsidP="003B5549">
      <w:pPr>
        <w:pStyle w:val="BodyText"/>
        <w:tabs>
          <w:tab w:val="left" w:pos="2410"/>
        </w:tabs>
        <w:ind w:left="1701"/>
      </w:pPr>
      <w:r w:rsidRPr="005B1BC7">
        <w:t>6.7.1</w:t>
      </w:r>
      <w:r w:rsidRPr="005B1BC7">
        <w:tab/>
        <w:t>Symbols</w:t>
      </w:r>
    </w:p>
    <w:p w14:paraId="65E2E835" w14:textId="77777777" w:rsidR="00C56BF7" w:rsidRPr="005B1BC7" w:rsidRDefault="00C56BF7" w:rsidP="003B5549">
      <w:pPr>
        <w:pStyle w:val="BodyText"/>
        <w:tabs>
          <w:tab w:val="left" w:pos="2410"/>
        </w:tabs>
        <w:ind w:left="1701"/>
      </w:pPr>
      <w:r w:rsidRPr="005B1BC7">
        <w:t>6.7.2</w:t>
      </w:r>
      <w:r w:rsidRPr="005B1BC7">
        <w:tab/>
        <w:t>Units and legend</w:t>
      </w:r>
    </w:p>
    <w:p w14:paraId="4CF319D6" w14:textId="77777777" w:rsidR="00C56BF7" w:rsidRPr="005B1BC7" w:rsidRDefault="00C56BF7" w:rsidP="003B5549">
      <w:pPr>
        <w:pStyle w:val="BodyText"/>
        <w:tabs>
          <w:tab w:val="left" w:pos="2410"/>
        </w:tabs>
        <w:ind w:left="1701"/>
      </w:pPr>
      <w:r w:rsidRPr="005B1BC7">
        <w:t>6.7.3</w:t>
      </w:r>
      <w:r w:rsidRPr="005B1BC7">
        <w:tab/>
        <w:t>Colour table</w:t>
      </w:r>
    </w:p>
    <w:p w14:paraId="253305C1" w14:textId="77777777" w:rsidR="00C56BF7" w:rsidRPr="005B1BC7" w:rsidRDefault="00C56BF7" w:rsidP="003B5549">
      <w:pPr>
        <w:pStyle w:val="BodyText"/>
        <w:tabs>
          <w:tab w:val="left" w:pos="2410"/>
        </w:tabs>
        <w:ind w:left="1701"/>
      </w:pPr>
      <w:r w:rsidRPr="005B1BC7">
        <w:t>6.7.4</w:t>
      </w:r>
      <w:r w:rsidRPr="005B1BC7">
        <w:tab/>
        <w:t>Resolution</w:t>
      </w:r>
    </w:p>
    <w:p w14:paraId="31707CE1" w14:textId="77777777" w:rsidR="00C56BF7" w:rsidRPr="005B1BC7" w:rsidRDefault="00C56BF7" w:rsidP="003B5549">
      <w:pPr>
        <w:pStyle w:val="BodyText"/>
        <w:tabs>
          <w:tab w:val="left" w:pos="2410"/>
        </w:tabs>
        <w:ind w:left="1701"/>
      </w:pPr>
      <w:r w:rsidRPr="005B1BC7">
        <w:t>6.7.5</w:t>
      </w:r>
      <w:r w:rsidRPr="005B1BC7">
        <w:tab/>
        <w:t>Display characteristics</w:t>
      </w:r>
    </w:p>
    <w:p w14:paraId="43738D51" w14:textId="77777777" w:rsidR="00C56BF7" w:rsidRPr="005B1BC7" w:rsidRDefault="00C56BF7" w:rsidP="003B5549">
      <w:pPr>
        <w:pStyle w:val="BodyText"/>
        <w:tabs>
          <w:tab w:val="left" w:pos="1701"/>
        </w:tabs>
        <w:ind w:left="1134"/>
      </w:pPr>
      <w:r w:rsidRPr="005B1BC7">
        <w:t>6.8</w:t>
      </w:r>
      <w:r w:rsidRPr="005B1BC7">
        <w:tab/>
        <w:t>Functional requirements</w:t>
      </w:r>
    </w:p>
    <w:p w14:paraId="43014480" w14:textId="77777777" w:rsidR="00C56BF7" w:rsidRPr="005B1BC7" w:rsidRDefault="00C56BF7" w:rsidP="003B5549">
      <w:pPr>
        <w:pStyle w:val="BodyText"/>
        <w:tabs>
          <w:tab w:val="left" w:pos="2410"/>
        </w:tabs>
        <w:ind w:left="1701"/>
      </w:pPr>
      <w:r w:rsidRPr="005B1BC7">
        <w:t>6.8.1</w:t>
      </w:r>
      <w:r w:rsidRPr="005B1BC7">
        <w:tab/>
        <w:t>Standard display</w:t>
      </w:r>
    </w:p>
    <w:p w14:paraId="22ADC7CE" w14:textId="77777777" w:rsidR="00C56BF7" w:rsidRPr="005B1BC7" w:rsidRDefault="00C56BF7" w:rsidP="003B5549">
      <w:pPr>
        <w:pStyle w:val="BodyText"/>
        <w:tabs>
          <w:tab w:val="left" w:pos="2410"/>
        </w:tabs>
        <w:ind w:left="1701"/>
      </w:pPr>
      <w:r w:rsidRPr="005B1BC7">
        <w:t>6.8.2</w:t>
      </w:r>
      <w:r w:rsidRPr="005B1BC7">
        <w:tab/>
        <w:t>Display base</w:t>
      </w:r>
    </w:p>
    <w:p w14:paraId="7FD6F37D" w14:textId="77777777" w:rsidR="00C56BF7" w:rsidRPr="005B1BC7" w:rsidRDefault="00C56BF7" w:rsidP="003B5549">
      <w:pPr>
        <w:pStyle w:val="BodyText"/>
        <w:tabs>
          <w:tab w:val="left" w:pos="2410"/>
        </w:tabs>
        <w:ind w:left="1701"/>
      </w:pPr>
      <w:r w:rsidRPr="005B1BC7">
        <w:lastRenderedPageBreak/>
        <w:t>6.8.3</w:t>
      </w:r>
      <w:r w:rsidRPr="005B1BC7">
        <w:tab/>
        <w:t>All other information</w:t>
      </w:r>
    </w:p>
    <w:p w14:paraId="7447F173" w14:textId="77777777" w:rsidR="00C56BF7" w:rsidRPr="005B1BC7" w:rsidRDefault="00C56BF7" w:rsidP="003B5549">
      <w:pPr>
        <w:pStyle w:val="BodyText"/>
        <w:tabs>
          <w:tab w:val="left" w:pos="2410"/>
        </w:tabs>
        <w:ind w:left="1701"/>
      </w:pPr>
      <w:r w:rsidRPr="005B1BC7">
        <w:t>6.8.4</w:t>
      </w:r>
      <w:r w:rsidRPr="005B1BC7">
        <w:tab/>
        <w:t>Display priorities</w:t>
      </w:r>
    </w:p>
    <w:p w14:paraId="0706D07A" w14:textId="77777777" w:rsidR="00C56BF7" w:rsidRPr="005B1BC7" w:rsidRDefault="00C56BF7" w:rsidP="003B5549">
      <w:pPr>
        <w:pStyle w:val="BodyText"/>
        <w:tabs>
          <w:tab w:val="left" w:pos="2410"/>
        </w:tabs>
        <w:ind w:left="1701"/>
      </w:pPr>
      <w:r w:rsidRPr="005B1BC7">
        <w:t>6.8.5</w:t>
      </w:r>
      <w:r w:rsidRPr="005B1BC7">
        <w:tab/>
        <w:t>Additional display functions</w:t>
      </w:r>
    </w:p>
    <w:p w14:paraId="2B788A00" w14:textId="77777777" w:rsidR="00C56BF7" w:rsidRPr="005B1BC7" w:rsidRDefault="00C56BF7" w:rsidP="003B5549">
      <w:pPr>
        <w:pStyle w:val="BodyText"/>
        <w:tabs>
          <w:tab w:val="left" w:pos="2410"/>
        </w:tabs>
        <w:ind w:left="1701"/>
      </w:pPr>
      <w:r w:rsidRPr="005B1BC7">
        <w:t>6.8.6</w:t>
      </w:r>
      <w:r w:rsidRPr="005B1BC7">
        <w:tab/>
        <w:t>Scale and navigation purpose</w:t>
      </w:r>
    </w:p>
    <w:p w14:paraId="4A52E5E2" w14:textId="77777777" w:rsidR="00C56BF7" w:rsidRPr="005B1BC7" w:rsidRDefault="00C56BF7" w:rsidP="003B5549">
      <w:pPr>
        <w:pStyle w:val="BodyText"/>
        <w:tabs>
          <w:tab w:val="left" w:pos="2410"/>
        </w:tabs>
        <w:ind w:left="1701"/>
      </w:pPr>
      <w:r w:rsidRPr="005B1BC7">
        <w:t>6.8.7</w:t>
      </w:r>
      <w:r w:rsidRPr="005B1BC7">
        <w:tab/>
        <w:t>Mode and orientation</w:t>
      </w:r>
    </w:p>
    <w:p w14:paraId="6949FEAB" w14:textId="77777777" w:rsidR="00C56BF7" w:rsidRPr="005B1BC7" w:rsidRDefault="00C56BF7" w:rsidP="003B5549">
      <w:pPr>
        <w:pStyle w:val="BodyText"/>
        <w:tabs>
          <w:tab w:val="left" w:pos="2410"/>
        </w:tabs>
        <w:ind w:left="1701"/>
      </w:pPr>
      <w:r w:rsidRPr="005B1BC7">
        <w:t>6.8.8</w:t>
      </w:r>
      <w:r w:rsidRPr="005B1BC7">
        <w:tab/>
        <w:t>Safety contour</w:t>
      </w:r>
    </w:p>
    <w:p w14:paraId="56BBD1B8" w14:textId="77777777" w:rsidR="00C56BF7" w:rsidRPr="005B1BC7" w:rsidRDefault="00C56BF7" w:rsidP="003B5549">
      <w:pPr>
        <w:pStyle w:val="BodyText"/>
        <w:tabs>
          <w:tab w:val="left" w:pos="2410"/>
        </w:tabs>
        <w:ind w:left="1701"/>
      </w:pPr>
      <w:r w:rsidRPr="005B1BC7">
        <w:t>6.8.9</w:t>
      </w:r>
      <w:r w:rsidRPr="005B1BC7">
        <w:tab/>
        <w:t>Safety depth</w:t>
      </w:r>
    </w:p>
    <w:p w14:paraId="7E695363" w14:textId="77777777" w:rsidR="00C56BF7" w:rsidRPr="005B1BC7" w:rsidRDefault="00C56BF7" w:rsidP="003B5549">
      <w:pPr>
        <w:pStyle w:val="BodyText"/>
        <w:tabs>
          <w:tab w:val="left" w:pos="2410"/>
        </w:tabs>
        <w:ind w:left="1701"/>
      </w:pPr>
      <w:r w:rsidRPr="005B1BC7">
        <w:t>6.8.10</w:t>
      </w:r>
      <w:r w:rsidRPr="005B1BC7">
        <w:tab/>
        <w:t>Object information</w:t>
      </w:r>
    </w:p>
    <w:p w14:paraId="29B0EB1C" w14:textId="77777777" w:rsidR="00C56BF7" w:rsidRPr="005B1BC7" w:rsidRDefault="00C56BF7" w:rsidP="003B5549">
      <w:pPr>
        <w:pStyle w:val="BodyText"/>
        <w:tabs>
          <w:tab w:val="left" w:pos="2410"/>
        </w:tabs>
        <w:ind w:left="1701"/>
      </w:pPr>
      <w:r w:rsidRPr="005B1BC7">
        <w:t>6.8.11</w:t>
      </w:r>
      <w:r w:rsidRPr="005B1BC7">
        <w:tab/>
        <w:t>Navigation related functions</w:t>
      </w:r>
    </w:p>
    <w:p w14:paraId="03386B9D" w14:textId="77777777" w:rsidR="00C56BF7" w:rsidRPr="005B1BC7" w:rsidRDefault="00C56BF7" w:rsidP="003B5549">
      <w:pPr>
        <w:pStyle w:val="BodyText"/>
        <w:tabs>
          <w:tab w:val="left" w:pos="2410"/>
        </w:tabs>
        <w:ind w:left="1701"/>
      </w:pPr>
      <w:r w:rsidRPr="005B1BC7">
        <w:t>6.8.12</w:t>
      </w:r>
      <w:r w:rsidRPr="005B1BC7">
        <w:tab/>
        <w:t>Position integration</w:t>
      </w:r>
    </w:p>
    <w:p w14:paraId="268522BB" w14:textId="77777777" w:rsidR="00C56BF7" w:rsidRPr="005B1BC7" w:rsidRDefault="00C56BF7" w:rsidP="003B5549">
      <w:pPr>
        <w:pStyle w:val="BodyText"/>
        <w:tabs>
          <w:tab w:val="left" w:pos="2410"/>
        </w:tabs>
        <w:ind w:left="1701"/>
      </w:pPr>
      <w:r w:rsidRPr="005B1BC7">
        <w:t>6.8.13</w:t>
      </w:r>
      <w:r w:rsidRPr="005B1BC7">
        <w:tab/>
        <w:t>Radar and plotting information</w:t>
      </w:r>
    </w:p>
    <w:p w14:paraId="5C92185B" w14:textId="77777777" w:rsidR="00C56BF7" w:rsidRPr="005B1BC7" w:rsidRDefault="00C56BF7" w:rsidP="003B5549">
      <w:pPr>
        <w:pStyle w:val="BodyText"/>
        <w:tabs>
          <w:tab w:val="left" w:pos="2410"/>
        </w:tabs>
        <w:ind w:left="1701"/>
      </w:pPr>
      <w:r w:rsidRPr="005B1BC7">
        <w:t>6.8.14</w:t>
      </w:r>
      <w:r w:rsidRPr="005B1BC7">
        <w:tab/>
        <w:t>Loading of corrupted data</w:t>
      </w:r>
    </w:p>
    <w:p w14:paraId="6BBD4348" w14:textId="77777777" w:rsidR="00C56BF7" w:rsidRPr="005B1BC7" w:rsidRDefault="00C56BF7" w:rsidP="003B5549">
      <w:pPr>
        <w:pStyle w:val="BodyText"/>
        <w:tabs>
          <w:tab w:val="left" w:pos="2410"/>
        </w:tabs>
        <w:ind w:left="1701"/>
      </w:pPr>
      <w:r w:rsidRPr="005B1BC7">
        <w:t>6.8.15</w:t>
      </w:r>
      <w:r w:rsidRPr="005B1BC7">
        <w:tab/>
        <w:t>Automatic updates</w:t>
      </w:r>
    </w:p>
    <w:p w14:paraId="56CB1465" w14:textId="77777777" w:rsidR="00C56BF7" w:rsidRPr="005B1BC7" w:rsidRDefault="00C56BF7" w:rsidP="003B5549">
      <w:pPr>
        <w:pStyle w:val="BodyText"/>
        <w:tabs>
          <w:tab w:val="left" w:pos="2410"/>
        </w:tabs>
        <w:ind w:left="1701"/>
      </w:pPr>
      <w:r w:rsidRPr="005B1BC7">
        <w:t>6.8.16</w:t>
      </w:r>
      <w:r w:rsidRPr="005B1BC7">
        <w:tab/>
        <w:t>Manual updates</w:t>
      </w:r>
    </w:p>
    <w:p w14:paraId="47DA4E9E" w14:textId="5CDBEB71" w:rsidR="00C56BF7" w:rsidRPr="005B1BC7" w:rsidRDefault="00C56BF7" w:rsidP="003B5549">
      <w:pPr>
        <w:pStyle w:val="BodyText"/>
        <w:tabs>
          <w:tab w:val="left" w:pos="1701"/>
        </w:tabs>
        <w:ind w:left="1134"/>
      </w:pPr>
      <w:r w:rsidRPr="005B1BC7">
        <w:t>6.9</w:t>
      </w:r>
      <w:r w:rsidRPr="005B1BC7">
        <w:tab/>
        <w:t>Operational requirements</w:t>
      </w:r>
    </w:p>
    <w:p w14:paraId="1D06DAC4" w14:textId="77777777" w:rsidR="00C56BF7" w:rsidRPr="005B1BC7" w:rsidRDefault="00C56BF7" w:rsidP="003B5549">
      <w:pPr>
        <w:pStyle w:val="BodyText"/>
        <w:tabs>
          <w:tab w:val="left" w:pos="2410"/>
        </w:tabs>
        <w:ind w:left="1701"/>
      </w:pPr>
      <w:r w:rsidRPr="005B1BC7">
        <w:t>6.9.1</w:t>
      </w:r>
      <w:r w:rsidRPr="005B1BC7">
        <w:tab/>
        <w:t>Ergonomic principles</w:t>
      </w:r>
    </w:p>
    <w:p w14:paraId="2B03631A" w14:textId="31EF08DD" w:rsidR="00C56BF7" w:rsidRPr="005B1BC7" w:rsidRDefault="00C56BF7" w:rsidP="003B5549">
      <w:pPr>
        <w:pStyle w:val="BodyText"/>
        <w:ind w:left="567"/>
      </w:pPr>
      <w:r w:rsidRPr="005B1BC7">
        <w:t>Annex A - SENC info</w:t>
      </w:r>
      <w:r w:rsidR="00854A1F" w:rsidRPr="005B1BC7">
        <w:t xml:space="preserve">rmation to be displayed during </w:t>
      </w:r>
      <w:r w:rsidRPr="005B1BC7">
        <w:t>route planning and route monitoring</w:t>
      </w:r>
    </w:p>
    <w:p w14:paraId="3BFDA461" w14:textId="77777777" w:rsidR="00C56BF7" w:rsidRPr="005B1BC7" w:rsidRDefault="00C56BF7" w:rsidP="003B5549">
      <w:pPr>
        <w:pStyle w:val="BodyText"/>
        <w:ind w:left="567"/>
      </w:pPr>
      <w:r w:rsidRPr="005B1BC7">
        <w:t>Annex B - Navigational elements and parameters</w:t>
      </w:r>
    </w:p>
    <w:p w14:paraId="0C97DF1B" w14:textId="77777777" w:rsidR="00C56BF7" w:rsidRPr="005B1BC7" w:rsidRDefault="00C56BF7" w:rsidP="003B5549">
      <w:pPr>
        <w:pStyle w:val="BodyText"/>
        <w:ind w:left="567"/>
      </w:pPr>
      <w:r w:rsidRPr="005B1BC7">
        <w:t>Annex C - Areas for which special conditions exist</w:t>
      </w:r>
    </w:p>
    <w:p w14:paraId="3956B553" w14:textId="77777777" w:rsidR="00C56BF7" w:rsidRPr="005B1BC7" w:rsidRDefault="00C56BF7" w:rsidP="003B5549">
      <w:pPr>
        <w:pStyle w:val="BodyText"/>
        <w:ind w:left="567"/>
      </w:pPr>
      <w:r w:rsidRPr="005B1BC7">
        <w:t>Annex D - Alarms and indicators</w:t>
      </w:r>
    </w:p>
    <w:p w14:paraId="4E76F290" w14:textId="77777777" w:rsidR="00C56BF7" w:rsidRPr="005B1BC7" w:rsidRDefault="00C56BF7" w:rsidP="003B5549">
      <w:pPr>
        <w:pStyle w:val="BodyText"/>
        <w:ind w:left="567"/>
      </w:pPr>
      <w:r w:rsidRPr="005B1BC7">
        <w:t>Annex E - Navigational symbols</w:t>
      </w:r>
    </w:p>
    <w:p w14:paraId="44446E1B" w14:textId="77777777" w:rsidR="00C56BF7" w:rsidRPr="005B1BC7" w:rsidRDefault="00C56BF7" w:rsidP="003B5549">
      <w:pPr>
        <w:pStyle w:val="BodyText"/>
        <w:tabs>
          <w:tab w:val="left" w:pos="1701"/>
        </w:tabs>
        <w:ind w:left="1134"/>
      </w:pPr>
      <w:r w:rsidRPr="005B1BC7">
        <w:t>E.1</w:t>
      </w:r>
      <w:r w:rsidRPr="005B1BC7">
        <w:tab/>
        <w:t>Introduction</w:t>
      </w:r>
    </w:p>
    <w:p w14:paraId="1040DBF3" w14:textId="77777777" w:rsidR="00C56BF7" w:rsidRPr="005B1BC7" w:rsidRDefault="00C56BF7" w:rsidP="003B5549">
      <w:pPr>
        <w:pStyle w:val="BodyText"/>
        <w:tabs>
          <w:tab w:val="left" w:pos="1701"/>
        </w:tabs>
        <w:ind w:left="1134"/>
      </w:pPr>
      <w:r w:rsidRPr="005B1BC7">
        <w:t>E.2</w:t>
      </w:r>
      <w:r w:rsidRPr="005B1BC7">
        <w:tab/>
        <w:t>Symbols</w:t>
      </w:r>
    </w:p>
    <w:p w14:paraId="2342C076" w14:textId="77777777" w:rsidR="00C56BF7" w:rsidRPr="005B1BC7" w:rsidRDefault="00C56BF7" w:rsidP="003B5549">
      <w:pPr>
        <w:pStyle w:val="BodyText"/>
        <w:tabs>
          <w:tab w:val="left" w:pos="2410"/>
        </w:tabs>
        <w:ind w:left="1701"/>
      </w:pPr>
      <w:r w:rsidRPr="005B1BC7">
        <w:t>E.2.1</w:t>
      </w:r>
      <w:r w:rsidRPr="005B1BC7">
        <w:tab/>
        <w:t>Symbol definition format</w:t>
      </w:r>
    </w:p>
    <w:p w14:paraId="52DE37C6" w14:textId="77777777" w:rsidR="00C56BF7" w:rsidRPr="005B1BC7" w:rsidRDefault="00C56BF7" w:rsidP="003B5549">
      <w:pPr>
        <w:pStyle w:val="BodyText"/>
        <w:tabs>
          <w:tab w:val="left" w:pos="2410"/>
        </w:tabs>
        <w:ind w:left="1701"/>
      </w:pPr>
      <w:r w:rsidRPr="005B1BC7">
        <w:t>E.2.2</w:t>
      </w:r>
      <w:r w:rsidRPr="005B1BC7">
        <w:tab/>
        <w:t>Route monitoring and route planning symbols</w:t>
      </w:r>
    </w:p>
    <w:p w14:paraId="320E76A8" w14:textId="5BADE86A" w:rsidR="00C56BF7" w:rsidRPr="005B1BC7" w:rsidRDefault="00854A1F" w:rsidP="003B5549">
      <w:pPr>
        <w:pStyle w:val="BodyText"/>
        <w:ind w:left="567"/>
      </w:pPr>
      <w:r w:rsidRPr="005B1BC7">
        <w:t xml:space="preserve">Annex F (normative) </w:t>
      </w:r>
      <w:r w:rsidR="00C56BF7" w:rsidRPr="005B1BC7">
        <w:t>ENC test data set</w:t>
      </w:r>
    </w:p>
    <w:p w14:paraId="6FEAC8B2" w14:textId="77777777" w:rsidR="00C56BF7" w:rsidRPr="005B1BC7" w:rsidRDefault="00C56BF7" w:rsidP="003B5549">
      <w:pPr>
        <w:pStyle w:val="BodyText"/>
        <w:tabs>
          <w:tab w:val="left" w:pos="1701"/>
        </w:tabs>
        <w:ind w:left="1134"/>
      </w:pPr>
      <w:r w:rsidRPr="005B1BC7">
        <w:t>F.1</w:t>
      </w:r>
      <w:r w:rsidRPr="005B1BC7">
        <w:tab/>
        <w:t>General requirements</w:t>
      </w:r>
    </w:p>
    <w:p w14:paraId="1D224150" w14:textId="77777777" w:rsidR="00C56BF7" w:rsidRPr="005B1BC7" w:rsidRDefault="00C56BF7" w:rsidP="003B5549">
      <w:pPr>
        <w:pStyle w:val="BodyText"/>
        <w:tabs>
          <w:tab w:val="left" w:pos="1701"/>
        </w:tabs>
        <w:ind w:left="1134"/>
      </w:pPr>
      <w:r w:rsidRPr="005B1BC7">
        <w:t>F.2</w:t>
      </w:r>
      <w:r w:rsidRPr="005B1BC7">
        <w:tab/>
        <w:t>Data subset A – ENC</w:t>
      </w:r>
    </w:p>
    <w:p w14:paraId="46305C39" w14:textId="77777777" w:rsidR="00C56BF7" w:rsidRPr="005B1BC7" w:rsidRDefault="00C56BF7" w:rsidP="003B5549">
      <w:pPr>
        <w:pStyle w:val="BodyText"/>
        <w:tabs>
          <w:tab w:val="left" w:pos="2410"/>
        </w:tabs>
        <w:ind w:left="1701"/>
      </w:pPr>
      <w:r w:rsidRPr="005B1BC7">
        <w:t>F.2.1</w:t>
      </w:r>
      <w:r w:rsidRPr="005B1BC7">
        <w:tab/>
        <w:t>Complex area</w:t>
      </w:r>
    </w:p>
    <w:p w14:paraId="484EDF75" w14:textId="77777777" w:rsidR="00C56BF7" w:rsidRPr="005B1BC7" w:rsidRDefault="00C56BF7" w:rsidP="003B5549">
      <w:pPr>
        <w:pStyle w:val="BodyText"/>
        <w:tabs>
          <w:tab w:val="left" w:pos="2410"/>
        </w:tabs>
        <w:ind w:left="1701"/>
      </w:pPr>
      <w:r w:rsidRPr="005B1BC7">
        <w:t>F.2.2</w:t>
      </w:r>
      <w:r w:rsidRPr="005B1BC7">
        <w:tab/>
        <w:t>Small-scale data</w:t>
      </w:r>
    </w:p>
    <w:p w14:paraId="14DF62CC" w14:textId="77777777" w:rsidR="00C56BF7" w:rsidRPr="005B1BC7" w:rsidRDefault="00C56BF7" w:rsidP="003B5549">
      <w:pPr>
        <w:pStyle w:val="BodyText"/>
        <w:tabs>
          <w:tab w:val="left" w:pos="2410"/>
        </w:tabs>
        <w:ind w:left="1701"/>
      </w:pPr>
      <w:r w:rsidRPr="005B1BC7">
        <w:t>F.2.3</w:t>
      </w:r>
      <w:r w:rsidRPr="005B1BC7">
        <w:tab/>
        <w:t>Data content</w:t>
      </w:r>
    </w:p>
    <w:p w14:paraId="58DDF709" w14:textId="77777777" w:rsidR="00C56BF7" w:rsidRPr="005B1BC7" w:rsidRDefault="00C56BF7" w:rsidP="003B5549">
      <w:pPr>
        <w:pStyle w:val="BodyText"/>
        <w:tabs>
          <w:tab w:val="left" w:pos="2410"/>
        </w:tabs>
        <w:ind w:left="1701"/>
      </w:pPr>
      <w:r w:rsidRPr="005B1BC7">
        <w:t>F.2.4</w:t>
      </w:r>
      <w:r w:rsidRPr="005B1BC7">
        <w:tab/>
        <w:t>Alarms and indications</w:t>
      </w:r>
    </w:p>
    <w:p w14:paraId="565B06AF" w14:textId="77777777" w:rsidR="00C56BF7" w:rsidRPr="005B1BC7" w:rsidRDefault="00C56BF7" w:rsidP="003B5549">
      <w:pPr>
        <w:pStyle w:val="BodyText"/>
        <w:tabs>
          <w:tab w:val="left" w:pos="2410"/>
        </w:tabs>
        <w:ind w:left="1701"/>
      </w:pPr>
      <w:r w:rsidRPr="005B1BC7">
        <w:t>F.2.5</w:t>
      </w:r>
      <w:r w:rsidRPr="005B1BC7">
        <w:tab/>
        <w:t>Alarms and indications: large-scale data</w:t>
      </w:r>
    </w:p>
    <w:p w14:paraId="7D1C4F6C" w14:textId="77777777" w:rsidR="00C56BF7" w:rsidRPr="005B1BC7" w:rsidRDefault="00C56BF7" w:rsidP="003B5549">
      <w:pPr>
        <w:pStyle w:val="BodyText"/>
        <w:tabs>
          <w:tab w:val="left" w:pos="2410"/>
        </w:tabs>
        <w:ind w:left="1701"/>
      </w:pPr>
      <w:r w:rsidRPr="005B1BC7">
        <w:t>F.2.6</w:t>
      </w:r>
      <w:r w:rsidRPr="005B1BC7">
        <w:tab/>
        <w:t>Mathematical calculations</w:t>
      </w:r>
    </w:p>
    <w:p w14:paraId="5AD484BA" w14:textId="3D3E2D6A" w:rsidR="00C56BF7" w:rsidRPr="005B1BC7" w:rsidRDefault="003B5549" w:rsidP="003B5549">
      <w:pPr>
        <w:pStyle w:val="BodyText"/>
        <w:tabs>
          <w:tab w:val="left" w:pos="2410"/>
        </w:tabs>
        <w:ind w:left="1701"/>
      </w:pPr>
      <w:r w:rsidRPr="005B1BC7">
        <w:t>F.2.7</w:t>
      </w:r>
      <w:r w:rsidRPr="005B1BC7">
        <w:tab/>
        <w:t>Graphical representations</w:t>
      </w:r>
    </w:p>
    <w:p w14:paraId="25F4C876" w14:textId="4BDB9AF6" w:rsidR="00C56BF7" w:rsidRPr="005B1BC7" w:rsidRDefault="003B5549" w:rsidP="00700B04">
      <w:pPr>
        <w:pStyle w:val="Heading2"/>
      </w:pPr>
      <w:bookmarkStart w:id="90" w:name="_Ref444944176"/>
      <w:bookmarkStart w:id="91" w:name="_Toc445738969"/>
      <w:r w:rsidRPr="005B1BC7">
        <w:lastRenderedPageBreak/>
        <w:t>Radar</w:t>
      </w:r>
      <w:bookmarkEnd w:id="90"/>
      <w:bookmarkEnd w:id="91"/>
    </w:p>
    <w:p w14:paraId="42D4B69E" w14:textId="77777777" w:rsidR="00700B04" w:rsidRPr="005B1BC7" w:rsidRDefault="00700B04" w:rsidP="00700B04">
      <w:pPr>
        <w:pStyle w:val="Heading2separationline"/>
      </w:pPr>
    </w:p>
    <w:p w14:paraId="3ABB1821" w14:textId="756EB0C6" w:rsidR="00C56BF7" w:rsidRPr="005B1BC7" w:rsidRDefault="00C56BF7" w:rsidP="00700B04">
      <w:pPr>
        <w:pStyle w:val="BodyText"/>
      </w:pPr>
      <w:r w:rsidRPr="005B1BC7">
        <w:rPr>
          <w:b/>
        </w:rPr>
        <w:t>IMO/MSC.192(79)</w:t>
      </w:r>
      <w:r w:rsidRPr="005B1BC7">
        <w:t xml:space="preserve">, </w:t>
      </w:r>
      <w:r w:rsidRPr="005B1BC7">
        <w:rPr>
          <w:i/>
        </w:rPr>
        <w:t>Performance Standards for Radar Equipment, 6 December 2004</w:t>
      </w:r>
      <w:r w:rsidR="00700B04" w:rsidRPr="005B1BC7">
        <w:rPr>
          <w:i/>
        </w:rPr>
        <w:t>.</w:t>
      </w:r>
    </w:p>
    <w:p w14:paraId="36998BD8" w14:textId="099105EF" w:rsidR="00C56BF7" w:rsidRPr="005B1BC7" w:rsidRDefault="00C56BF7" w:rsidP="00700B04">
      <w:pPr>
        <w:pStyle w:val="BodyText"/>
      </w:pPr>
      <w:r w:rsidRPr="005B1BC7">
        <w:t>This Performance Standard applies to all shipborne radar installations, used in any configuration, as mandated by the 1974 SOLAS</w:t>
      </w:r>
      <w:r w:rsidR="00700B04" w:rsidRPr="005B1BC7">
        <w:t xml:space="preserve"> Convention, regardless of the:</w:t>
      </w:r>
    </w:p>
    <w:p w14:paraId="3B96BFDA" w14:textId="090F52FE" w:rsidR="00C56BF7" w:rsidRPr="005B1BC7" w:rsidRDefault="00C56BF7" w:rsidP="00700B04">
      <w:pPr>
        <w:pStyle w:val="Bullet1"/>
      </w:pPr>
      <w:r w:rsidRPr="005B1BC7">
        <w:t>type of ship</w:t>
      </w:r>
      <w:r w:rsidR="00700B04" w:rsidRPr="005B1BC7">
        <w:t>;</w:t>
      </w:r>
    </w:p>
    <w:p w14:paraId="214AD4A1" w14:textId="212364A8" w:rsidR="00C56BF7" w:rsidRPr="005B1BC7" w:rsidRDefault="00700B04" w:rsidP="00700B04">
      <w:pPr>
        <w:pStyle w:val="Bullet1"/>
      </w:pPr>
      <w:r w:rsidRPr="005B1BC7">
        <w:t>frequency band in use;</w:t>
      </w:r>
    </w:p>
    <w:p w14:paraId="4ECBF470" w14:textId="65D93CAC" w:rsidR="00C56BF7" w:rsidRPr="005B1BC7" w:rsidRDefault="00C56BF7" w:rsidP="00700B04">
      <w:pPr>
        <w:pStyle w:val="Bullet1"/>
      </w:pPr>
      <w:r w:rsidRPr="005B1BC7">
        <w:t>type of display</w:t>
      </w:r>
      <w:r w:rsidR="00700B04" w:rsidRPr="005B1BC7">
        <w:t>.</w:t>
      </w:r>
    </w:p>
    <w:p w14:paraId="016D3F43" w14:textId="77777777" w:rsidR="00C56BF7" w:rsidRPr="005B1BC7" w:rsidRDefault="00C56BF7" w:rsidP="00700B04">
      <w:pPr>
        <w:pStyle w:val="BodyText"/>
      </w:pPr>
      <w:r w:rsidRPr="005B1BC7">
        <w:t xml:space="preserve">As described in Section 1 (Scope of Equipment): </w:t>
      </w:r>
    </w:p>
    <w:p w14:paraId="5720A742" w14:textId="59F982CD" w:rsidR="00C56BF7" w:rsidRPr="005B1BC7" w:rsidRDefault="00C56BF7" w:rsidP="00FD5370">
      <w:pPr>
        <w:pStyle w:val="BodyText"/>
        <w:ind w:left="426"/>
        <w:rPr>
          <w:i/>
        </w:rPr>
      </w:pPr>
      <w:r w:rsidRPr="005B1BC7">
        <w:rPr>
          <w:i/>
        </w:rPr>
        <w:t>Radar equipment should assist in safe navigation and in avoiding collision by providing an indication, in relation to own ship, of the position of other surface craft, obstructions and hazards, navigation objects and shorelines.</w:t>
      </w:r>
    </w:p>
    <w:p w14:paraId="1ABD787B" w14:textId="333A2071" w:rsidR="00C56BF7" w:rsidRPr="005B1BC7" w:rsidRDefault="00C56BF7" w:rsidP="00FD5370">
      <w:pPr>
        <w:pStyle w:val="BodyText"/>
        <w:ind w:left="426"/>
        <w:rPr>
          <w:i/>
        </w:rPr>
      </w:pPr>
      <w:r w:rsidRPr="005B1BC7">
        <w:rPr>
          <w:i/>
        </w:rPr>
        <w:t xml:space="preserve">For this purpose, radar should provide the integration and display of radar video, target tracking information, positional data derived from own ship’s </w:t>
      </w:r>
      <w:r w:rsidR="00E6752A" w:rsidRPr="00CB2DE5">
        <w:rPr>
          <w:i/>
        </w:rPr>
        <w:t>Electronic Position Fixing System</w:t>
      </w:r>
      <w:r w:rsidRPr="005B1BC7">
        <w:rPr>
          <w:i/>
        </w:rPr>
        <w:t xml:space="preserve"> (EPFS) and geo-referenced data.</w:t>
      </w:r>
    </w:p>
    <w:p w14:paraId="71C3BC08" w14:textId="1A09B0AB" w:rsidR="00C56BF7" w:rsidRPr="005B1BC7" w:rsidRDefault="00C56BF7" w:rsidP="00FD5370">
      <w:pPr>
        <w:pStyle w:val="BodyText"/>
        <w:ind w:left="426"/>
        <w:rPr>
          <w:i/>
        </w:rPr>
      </w:pPr>
      <w:r w:rsidRPr="005B1BC7">
        <w:rPr>
          <w:i/>
        </w:rPr>
        <w:t xml:space="preserve">The integration and display of AIS information should be provided to complement radar. </w:t>
      </w:r>
      <w:r w:rsidR="00FD5370" w:rsidRPr="005B1BC7">
        <w:rPr>
          <w:i/>
        </w:rPr>
        <w:t xml:space="preserve"> </w:t>
      </w:r>
      <w:r w:rsidRPr="005B1BC7">
        <w:rPr>
          <w:i/>
        </w:rPr>
        <w:t>The capability of displaying selected parts of Electronic Navigation Charts and other vector chart information may be provided to aid navigati</w:t>
      </w:r>
      <w:r w:rsidR="00FD5370" w:rsidRPr="005B1BC7">
        <w:rPr>
          <w:i/>
        </w:rPr>
        <w:t>on and for position monitoring.</w:t>
      </w:r>
    </w:p>
    <w:p w14:paraId="7D116554" w14:textId="7E842E0C" w:rsidR="00C56BF7" w:rsidRPr="005B1BC7" w:rsidRDefault="00C56BF7" w:rsidP="00FD5370">
      <w:pPr>
        <w:pStyle w:val="BodyText"/>
        <w:ind w:left="426"/>
      </w:pPr>
      <w:r w:rsidRPr="005B1BC7">
        <w:rPr>
          <w:i/>
        </w:rPr>
        <w:t>The radar, combined with other sensor or reported information (e.g. AIS), should improve the safety of navigation by assisting in the efficient navigation of ships and protection of the environment by satisfying the following functional requirements:</w:t>
      </w:r>
    </w:p>
    <w:p w14:paraId="1F695369" w14:textId="383A1FF8" w:rsidR="00C56BF7" w:rsidRPr="005B1BC7" w:rsidRDefault="00C56BF7" w:rsidP="00FD5370">
      <w:pPr>
        <w:pStyle w:val="Bullet2"/>
      </w:pPr>
      <w:r w:rsidRPr="005B1BC7">
        <w:rPr>
          <w:highlight w:val="lightGray"/>
        </w:rPr>
        <w:t>in coastal navigation and harbour approaches, by giving a clear indication of land and other fixed hazards;</w:t>
      </w:r>
    </w:p>
    <w:p w14:paraId="26B19B6B" w14:textId="28E94E94" w:rsidR="00C56BF7" w:rsidRPr="005B1BC7" w:rsidRDefault="00C56BF7" w:rsidP="00FD5370">
      <w:pPr>
        <w:pStyle w:val="Bullet2"/>
      </w:pPr>
      <w:r w:rsidRPr="005B1BC7">
        <w:rPr>
          <w:highlight w:val="lightGray"/>
        </w:rPr>
        <w:t>as a means to provide an enhanced traffic image and improved situation awareness;</w:t>
      </w:r>
    </w:p>
    <w:p w14:paraId="06A41B29" w14:textId="1978434F" w:rsidR="00C56BF7" w:rsidRPr="005B1BC7" w:rsidRDefault="00C56BF7" w:rsidP="00FD5370">
      <w:pPr>
        <w:pStyle w:val="Bullet2"/>
      </w:pPr>
      <w:r w:rsidRPr="005B1BC7">
        <w:rPr>
          <w:highlight w:val="lightGray"/>
        </w:rPr>
        <w:t>in a ship-to-ship mode for aiding collision avoidance of both detected and reported hazards;</w:t>
      </w:r>
    </w:p>
    <w:p w14:paraId="60B2ABB7" w14:textId="5D8B4AF3" w:rsidR="00C56BF7" w:rsidRPr="005B1BC7" w:rsidRDefault="00FD5370" w:rsidP="00FD5370">
      <w:pPr>
        <w:pStyle w:val="Bullet2"/>
      </w:pPr>
      <w:r w:rsidRPr="005B1BC7">
        <w:rPr>
          <w:highlight w:val="lightGray"/>
        </w:rPr>
        <w:t>i</w:t>
      </w:r>
      <w:r w:rsidR="00C56BF7" w:rsidRPr="005B1BC7">
        <w:rPr>
          <w:highlight w:val="lightGray"/>
        </w:rPr>
        <w:t>n the detection of small floating and fixed hazards, for collision avoidance and the safety of own ship;</w:t>
      </w:r>
      <w:r w:rsidR="00C56BF7" w:rsidRPr="005B1BC7">
        <w:t xml:space="preserve"> and</w:t>
      </w:r>
    </w:p>
    <w:p w14:paraId="417271AF" w14:textId="58B5A62B" w:rsidR="00C56BF7" w:rsidRPr="005B1BC7" w:rsidRDefault="00C56BF7" w:rsidP="00FD5370">
      <w:pPr>
        <w:pStyle w:val="Bullet2"/>
      </w:pPr>
      <w:r w:rsidRPr="005B1BC7">
        <w:rPr>
          <w:highlight w:val="lightGray"/>
        </w:rPr>
        <w:t>in the detection of floatin</w:t>
      </w:r>
      <w:r w:rsidR="00FD5370" w:rsidRPr="005B1BC7">
        <w:rPr>
          <w:highlight w:val="lightGray"/>
        </w:rPr>
        <w:t>g and fixed aids to navigation.</w:t>
      </w:r>
    </w:p>
    <w:p w14:paraId="7303E437" w14:textId="6C08BEEE" w:rsidR="00C56BF7" w:rsidRPr="005B1BC7" w:rsidRDefault="00C56BF7" w:rsidP="00C56BF7">
      <w:pPr>
        <w:pStyle w:val="BodyText"/>
      </w:pPr>
      <w:r w:rsidRPr="005B1BC7">
        <w:rPr>
          <w:b/>
        </w:rPr>
        <w:t>IEC 62388</w:t>
      </w:r>
      <w:r w:rsidRPr="005B1BC7">
        <w:t xml:space="preserve">, </w:t>
      </w:r>
      <w:r w:rsidRPr="005B1BC7">
        <w:rPr>
          <w:i/>
        </w:rPr>
        <w:t>Maritime navigation and radiocommunication equipment and systems –Shipborne radar – Performance requirements, methods of testing and required test results, 13 December 2007</w:t>
      </w:r>
      <w:r w:rsidR="00FD5370" w:rsidRPr="005B1BC7">
        <w:rPr>
          <w:i/>
        </w:rPr>
        <w:t>.</w:t>
      </w:r>
    </w:p>
    <w:p w14:paraId="5E67D49A" w14:textId="1F79ABFF" w:rsidR="00C56BF7" w:rsidRPr="005B1BC7" w:rsidRDefault="00C56BF7" w:rsidP="00C56BF7">
      <w:pPr>
        <w:pStyle w:val="BodyText"/>
      </w:pPr>
      <w:r w:rsidRPr="005B1BC7">
        <w:t>This standard specifies the minimum operational and performance requirements, methods of testing and required test results conforming to performance standards specified in IMO in Resolution MSC.192(79).  This covers the testing of all SOLAS shipborne radar equipment.  Individual equipment may be tested for a specific category of vessel.  It also provides a summary of the categories and basic differential c</w:t>
      </w:r>
      <w:r w:rsidR="00FD5370" w:rsidRPr="005B1BC7">
        <w:t>apabilities for each category.</w:t>
      </w:r>
    </w:p>
    <w:p w14:paraId="5053F96D" w14:textId="116EF439" w:rsidR="00C56BF7" w:rsidRPr="005B1BC7" w:rsidRDefault="00C56BF7" w:rsidP="00C56BF7">
      <w:pPr>
        <w:pStyle w:val="BodyText"/>
      </w:pPr>
      <w:r w:rsidRPr="005B1BC7">
        <w:rPr>
          <w:b/>
        </w:rPr>
        <w:t>IMO resolutio</w:t>
      </w:r>
      <w:r w:rsidR="00FD5370" w:rsidRPr="005B1BC7">
        <w:rPr>
          <w:b/>
        </w:rPr>
        <w:t>n A.823(19)</w:t>
      </w:r>
      <w:r w:rsidR="00FD5370" w:rsidRPr="005B1BC7">
        <w:t xml:space="preserve">, </w:t>
      </w:r>
      <w:r w:rsidRPr="005B1BC7">
        <w:rPr>
          <w:i/>
        </w:rPr>
        <w:t>Performance Standards for automatic radar plotting aids, 23 November 1995 (valid for equipment installed on or before 1 July 2008)</w:t>
      </w:r>
      <w:r w:rsidR="00FD5370" w:rsidRPr="005B1BC7">
        <w:rPr>
          <w:i/>
        </w:rPr>
        <w:t>.</w:t>
      </w:r>
    </w:p>
    <w:p w14:paraId="4094B080" w14:textId="77777777" w:rsidR="00C56BF7" w:rsidRPr="005B1BC7" w:rsidRDefault="00C56BF7" w:rsidP="00C56BF7">
      <w:pPr>
        <w:pStyle w:val="BodyText"/>
      </w:pPr>
      <w:r w:rsidRPr="005B1BC7">
        <w:t>This performance standard deals with the use of Automatic Radar Plotting Aids (ARPA) to improve the standard of collision-avoidance at sea:</w:t>
      </w:r>
    </w:p>
    <w:p w14:paraId="2343F98A" w14:textId="19C808AA" w:rsidR="00C56BF7" w:rsidRPr="005B1BC7" w:rsidRDefault="00C56BF7" w:rsidP="0010390F">
      <w:pPr>
        <w:pStyle w:val="Bullet1"/>
      </w:pPr>
      <w:r w:rsidRPr="005B1BC7">
        <w:rPr>
          <w:highlight w:val="lightGray"/>
        </w:rPr>
        <w:t>reduce[</w:t>
      </w:r>
      <w:proofErr w:type="spellStart"/>
      <w:r w:rsidRPr="005B1BC7">
        <w:rPr>
          <w:highlight w:val="lightGray"/>
        </w:rPr>
        <w:t>ing</w:t>
      </w:r>
      <w:proofErr w:type="spellEnd"/>
      <w:r w:rsidRPr="005B1BC7">
        <w:rPr>
          <w:highlight w:val="lightGray"/>
        </w:rPr>
        <w:t>] the workload of observers by enabling them automatically to obtain information about plotted targets, so that they can perform as well with several separate targets as they can by manually plotting a single target;</w:t>
      </w:r>
      <w:r w:rsidRPr="005B1BC7">
        <w:t xml:space="preserve"> and</w:t>
      </w:r>
    </w:p>
    <w:p w14:paraId="01C8F136" w14:textId="2A012FFC" w:rsidR="00C56BF7" w:rsidRPr="005B1BC7" w:rsidRDefault="00C56BF7" w:rsidP="0010390F">
      <w:pPr>
        <w:pStyle w:val="Bullet1"/>
      </w:pPr>
      <w:r w:rsidRPr="005B1BC7">
        <w:rPr>
          <w:highlight w:val="lightGray"/>
        </w:rPr>
        <w:lastRenderedPageBreak/>
        <w:t>provide[</w:t>
      </w:r>
      <w:proofErr w:type="spellStart"/>
      <w:r w:rsidRPr="005B1BC7">
        <w:rPr>
          <w:highlight w:val="lightGray"/>
        </w:rPr>
        <w:t>ing</w:t>
      </w:r>
      <w:proofErr w:type="spellEnd"/>
      <w:r w:rsidRPr="005B1BC7">
        <w:rPr>
          <w:highlight w:val="lightGray"/>
        </w:rPr>
        <w:t>] continuous, accurate and rapid situation evaluation.</w:t>
      </w:r>
    </w:p>
    <w:p w14:paraId="14DA6270" w14:textId="42CD4DE1" w:rsidR="00C56BF7" w:rsidRPr="005B1BC7" w:rsidRDefault="00FD5370" w:rsidP="00C56BF7">
      <w:pPr>
        <w:pStyle w:val="BodyText"/>
      </w:pPr>
      <w:r w:rsidRPr="005B1BC7">
        <w:t>The</w:t>
      </w:r>
      <w:r w:rsidR="00C56BF7" w:rsidRPr="005B1BC7">
        <w:t xml:space="preserve"> sections that contain specific guidance related to presentation or display of ARPA are:</w:t>
      </w:r>
    </w:p>
    <w:p w14:paraId="18FF108C" w14:textId="38F374F4" w:rsidR="00C56BF7" w:rsidRPr="005B1BC7" w:rsidRDefault="00C56BF7" w:rsidP="00FD5370">
      <w:pPr>
        <w:pStyle w:val="Bullet1"/>
      </w:pPr>
      <w:r w:rsidRPr="005B1BC7">
        <w:rPr>
          <w:highlight w:val="lightGray"/>
        </w:rPr>
        <w:t>Section 3.4 – [ARPA] Display</w:t>
      </w:r>
      <w:r w:rsidR="00FD5370" w:rsidRPr="005B1BC7">
        <w:rPr>
          <w:highlight w:val="lightGray"/>
        </w:rPr>
        <w:t>;</w:t>
      </w:r>
    </w:p>
    <w:p w14:paraId="0C2A9BA3" w14:textId="6EDA7FA4" w:rsidR="00C56BF7" w:rsidRPr="005B1BC7" w:rsidRDefault="00C56BF7" w:rsidP="00FD5370">
      <w:pPr>
        <w:pStyle w:val="Bullet1"/>
      </w:pPr>
      <w:r w:rsidRPr="005B1BC7">
        <w:rPr>
          <w:highlight w:val="lightGray"/>
        </w:rPr>
        <w:t>Section 3.5 – Operational Warnings</w:t>
      </w:r>
      <w:r w:rsidR="00FD5370" w:rsidRPr="005B1BC7">
        <w:rPr>
          <w:highlight w:val="lightGray"/>
        </w:rPr>
        <w:t>;</w:t>
      </w:r>
    </w:p>
    <w:p w14:paraId="59A16859" w14:textId="4F5FAFF6" w:rsidR="00C56BF7" w:rsidRPr="005B1BC7" w:rsidRDefault="00C56BF7" w:rsidP="00FD5370">
      <w:pPr>
        <w:pStyle w:val="Bullet1"/>
      </w:pPr>
      <w:r w:rsidRPr="005B1BC7">
        <w:rPr>
          <w:highlight w:val="lightGray"/>
        </w:rPr>
        <w:t>Appendix 1 – Definitions of Terms to be used in Connection with ARPA Performance Standards</w:t>
      </w:r>
      <w:r w:rsidR="00FD5370" w:rsidRPr="005B1BC7">
        <w:rPr>
          <w:highlight w:val="lightGray"/>
        </w:rPr>
        <w:t>.</w:t>
      </w:r>
    </w:p>
    <w:p w14:paraId="202CF7A6" w14:textId="24EE5419" w:rsidR="00C56BF7" w:rsidRPr="005B1BC7" w:rsidRDefault="00C56BF7" w:rsidP="00C56BF7">
      <w:pPr>
        <w:pStyle w:val="BodyText"/>
      </w:pPr>
      <w:r w:rsidRPr="005B1BC7">
        <w:rPr>
          <w:b/>
        </w:rPr>
        <w:t>IALA Recommendation V-128</w:t>
      </w:r>
      <w:r w:rsidRPr="005B1BC7">
        <w:t xml:space="preserve"> </w:t>
      </w:r>
      <w:r w:rsidRPr="005B1BC7">
        <w:rPr>
          <w:i/>
        </w:rPr>
        <w:t>on Operational and Technical Performance Requirements for VTS Equipment, Edition 3, June 2007</w:t>
      </w:r>
      <w:r w:rsidR="00FD5370" w:rsidRPr="005B1BC7">
        <w:rPr>
          <w:i/>
        </w:rPr>
        <w:t>.</w:t>
      </w:r>
    </w:p>
    <w:p w14:paraId="7825628F" w14:textId="77777777" w:rsidR="00C56BF7" w:rsidRPr="005B1BC7" w:rsidRDefault="00C56BF7" w:rsidP="00C56BF7">
      <w:pPr>
        <w:pStyle w:val="BodyText"/>
      </w:pPr>
      <w:r w:rsidRPr="005B1BC7">
        <w:t>Note: This Recommendation is kept under review and the next edition is expected to be published in late 2014.</w:t>
      </w:r>
    </w:p>
    <w:p w14:paraId="4D42FE30" w14:textId="729E0F2A" w:rsidR="00C56BF7" w:rsidRPr="005B1BC7" w:rsidRDefault="00C56BF7" w:rsidP="00C56BF7">
      <w:pPr>
        <w:pStyle w:val="BodyText"/>
      </w:pPr>
      <w:r w:rsidRPr="005B1BC7">
        <w:t>The purpose of this Recommendation is to assist the VTS Authority in the definition, establishment and upgrades of a VTS system.  The document addresses the relationship between the Operational Requirements and VTS system performance re</w:t>
      </w:r>
      <w:r w:rsidR="00FD5370" w:rsidRPr="005B1BC7">
        <w:t>quirements.  More specifically:</w:t>
      </w:r>
    </w:p>
    <w:p w14:paraId="1E1E4331" w14:textId="661D13DA" w:rsidR="00C56BF7" w:rsidRPr="005B1BC7" w:rsidRDefault="00C56BF7" w:rsidP="00FD5370">
      <w:pPr>
        <w:pStyle w:val="Bullet1"/>
      </w:pPr>
      <w:r w:rsidRPr="005B1BC7">
        <w:t>Core Operational requirements;</w:t>
      </w:r>
    </w:p>
    <w:p w14:paraId="0A047AC8" w14:textId="048F8B0F" w:rsidR="00C56BF7" w:rsidRPr="005B1BC7" w:rsidRDefault="00C56BF7" w:rsidP="00FD5370">
      <w:pPr>
        <w:pStyle w:val="Bullet1"/>
      </w:pPr>
      <w:r w:rsidRPr="005B1BC7">
        <w:t>Radar;</w:t>
      </w:r>
    </w:p>
    <w:p w14:paraId="68E7052C" w14:textId="11D67167" w:rsidR="00C56BF7" w:rsidRPr="005B1BC7" w:rsidRDefault="00C56BF7" w:rsidP="00FD5370">
      <w:pPr>
        <w:pStyle w:val="Bullet1"/>
      </w:pPr>
      <w:r w:rsidRPr="005B1BC7">
        <w:t>Automatic Identification System (AIS);</w:t>
      </w:r>
    </w:p>
    <w:p w14:paraId="01BE63DF" w14:textId="6AC943AC" w:rsidR="00C56BF7" w:rsidRPr="005B1BC7" w:rsidRDefault="00C56BF7" w:rsidP="00FD5370">
      <w:pPr>
        <w:pStyle w:val="Bullet1"/>
      </w:pPr>
      <w:r w:rsidRPr="005B1BC7">
        <w:t>Environmental Monitoring;</w:t>
      </w:r>
    </w:p>
    <w:p w14:paraId="000A114C" w14:textId="463613B9" w:rsidR="00C56BF7" w:rsidRPr="005B1BC7" w:rsidRDefault="00C56BF7" w:rsidP="00FD5370">
      <w:pPr>
        <w:pStyle w:val="Bullet1"/>
      </w:pPr>
      <w:r w:rsidRPr="005B1BC7">
        <w:t>Electro-Optical equipment;</w:t>
      </w:r>
    </w:p>
    <w:p w14:paraId="1D463554" w14:textId="239F6BF6" w:rsidR="00C56BF7" w:rsidRPr="005B1BC7" w:rsidRDefault="00C56BF7" w:rsidP="00FD5370">
      <w:pPr>
        <w:pStyle w:val="Bullet1"/>
      </w:pPr>
      <w:r w:rsidRPr="005B1BC7">
        <w:t>Radio Direction Finders;</w:t>
      </w:r>
    </w:p>
    <w:p w14:paraId="2978A224" w14:textId="35FD8858" w:rsidR="00C56BF7" w:rsidRPr="005B1BC7" w:rsidRDefault="00C56BF7" w:rsidP="00FD5370">
      <w:pPr>
        <w:pStyle w:val="Bullet1"/>
      </w:pPr>
      <w:r w:rsidRPr="005B1BC7">
        <w:t>Long Range sensors;</w:t>
      </w:r>
    </w:p>
    <w:p w14:paraId="13F104A7" w14:textId="5A6478DA" w:rsidR="00C56BF7" w:rsidRPr="005B1BC7" w:rsidRDefault="00C56BF7" w:rsidP="00FD5370">
      <w:pPr>
        <w:pStyle w:val="Bullet1"/>
      </w:pPr>
      <w:r w:rsidRPr="005B1BC7">
        <w:t>Radio Communications;</w:t>
      </w:r>
    </w:p>
    <w:p w14:paraId="204C3407" w14:textId="5B7D17B7" w:rsidR="00C56BF7" w:rsidRPr="005B1BC7" w:rsidRDefault="00C56BF7" w:rsidP="00FD5370">
      <w:pPr>
        <w:pStyle w:val="Bullet1"/>
      </w:pPr>
      <w:r w:rsidRPr="005B1BC7">
        <w:t>Data Processing;</w:t>
      </w:r>
    </w:p>
    <w:p w14:paraId="2674B8F7" w14:textId="69039D1F" w:rsidR="00C56BF7" w:rsidRPr="005B1BC7" w:rsidRDefault="00C56BF7" w:rsidP="00FD5370">
      <w:pPr>
        <w:pStyle w:val="Bullet1"/>
      </w:pPr>
      <w:r w:rsidRPr="005B1BC7">
        <w:t>Human / Machine Interface (HMI);</w:t>
      </w:r>
    </w:p>
    <w:p w14:paraId="66E89157" w14:textId="4AAF9FB4" w:rsidR="00C56BF7" w:rsidRPr="005B1BC7" w:rsidRDefault="00C56BF7" w:rsidP="00FD5370">
      <w:pPr>
        <w:pStyle w:val="Bullet1"/>
      </w:pPr>
      <w:r w:rsidRPr="005B1BC7">
        <w:t>Decision Support;</w:t>
      </w:r>
    </w:p>
    <w:p w14:paraId="031CA23E" w14:textId="4E8E9661" w:rsidR="00C56BF7" w:rsidRPr="005B1BC7" w:rsidRDefault="00C56BF7" w:rsidP="00FD5370">
      <w:pPr>
        <w:pStyle w:val="Bullet1"/>
      </w:pPr>
      <w:r w:rsidRPr="005B1BC7">
        <w:t>External Information Exchange;</w:t>
      </w:r>
    </w:p>
    <w:p w14:paraId="7C88E868" w14:textId="4F2BE6D9" w:rsidR="00C56BF7" w:rsidRPr="005B1BC7" w:rsidRDefault="00C56BF7" w:rsidP="00FD5370">
      <w:pPr>
        <w:pStyle w:val="Bullet1"/>
      </w:pPr>
      <w:r w:rsidRPr="005B1BC7">
        <w:t>Verification and Validation.</w:t>
      </w:r>
    </w:p>
    <w:p w14:paraId="2B48CD5A" w14:textId="1B50609B" w:rsidR="00C56BF7" w:rsidRPr="005B1BC7" w:rsidRDefault="00FD5370" w:rsidP="00FD5370">
      <w:pPr>
        <w:pStyle w:val="Heading2"/>
      </w:pPr>
      <w:bookmarkStart w:id="92" w:name="_Toc445738970"/>
      <w:r w:rsidRPr="005B1BC7">
        <w:t>AIS</w:t>
      </w:r>
      <w:bookmarkEnd w:id="92"/>
    </w:p>
    <w:p w14:paraId="7596E370" w14:textId="77777777" w:rsidR="00FD5370" w:rsidRPr="005B1BC7" w:rsidRDefault="00FD5370" w:rsidP="00FD5370">
      <w:pPr>
        <w:pStyle w:val="Heading2separationline"/>
      </w:pPr>
    </w:p>
    <w:p w14:paraId="22FAD1EF" w14:textId="34B8B2FF" w:rsidR="00C56BF7" w:rsidRPr="005B1BC7" w:rsidRDefault="00C56BF7" w:rsidP="00C56BF7">
      <w:pPr>
        <w:pStyle w:val="BodyText"/>
      </w:pPr>
      <w:r w:rsidRPr="005B1BC7">
        <w:rPr>
          <w:b/>
        </w:rPr>
        <w:t>MSC.74(69), Annex 3</w:t>
      </w:r>
      <w:r w:rsidRPr="005B1BC7">
        <w:t xml:space="preserve">, </w:t>
      </w:r>
      <w:r w:rsidRPr="005B1BC7">
        <w:rPr>
          <w:i/>
        </w:rPr>
        <w:t xml:space="preserve">Performance Standards for a Universal Shipborne Automatic Identification </w:t>
      </w:r>
      <w:proofErr w:type="gramStart"/>
      <w:r w:rsidRPr="005B1BC7">
        <w:rPr>
          <w:i/>
        </w:rPr>
        <w:t>System(</w:t>
      </w:r>
      <w:proofErr w:type="gramEnd"/>
      <w:r w:rsidRPr="005B1BC7">
        <w:rPr>
          <w:i/>
        </w:rPr>
        <w:t>AIS), 19 May 1998</w:t>
      </w:r>
      <w:r w:rsidR="00FD5370" w:rsidRPr="005B1BC7">
        <w:rPr>
          <w:i/>
        </w:rPr>
        <w:t>.</w:t>
      </w:r>
    </w:p>
    <w:p w14:paraId="0B54884E" w14:textId="3A2292AB" w:rsidR="00C56BF7" w:rsidRPr="005B1BC7" w:rsidRDefault="00C56BF7" w:rsidP="00C56BF7">
      <w:pPr>
        <w:pStyle w:val="BodyText"/>
      </w:pPr>
      <w:r w:rsidRPr="005B1BC7">
        <w:t xml:space="preserve">These performance standards specify the requirements for AIS. It should improve the safety of navigation by assisting in the efficient navigation of ships, protection of the environment, and </w:t>
      </w:r>
      <w:r w:rsidRPr="005B1BC7">
        <w:rPr>
          <w:highlight w:val="lightGray"/>
        </w:rPr>
        <w:t>operation of Vessel Traffic Services (VTS), by satisfying the following functional requirements</w:t>
      </w:r>
      <w:r w:rsidR="0010390F" w:rsidRPr="005B1BC7">
        <w:t>:</w:t>
      </w:r>
    </w:p>
    <w:p w14:paraId="44FDE0F1" w14:textId="10F1A869" w:rsidR="00C56BF7" w:rsidRPr="005B1BC7" w:rsidRDefault="00C56BF7" w:rsidP="0010390F">
      <w:pPr>
        <w:pStyle w:val="Bullet1"/>
      </w:pPr>
      <w:r w:rsidRPr="005B1BC7">
        <w:rPr>
          <w:highlight w:val="lightGray"/>
        </w:rPr>
        <w:t>in a ship-to-ship mode for collision avoidance</w:t>
      </w:r>
      <w:r w:rsidR="0010390F" w:rsidRPr="005B1BC7">
        <w:t>;</w:t>
      </w:r>
    </w:p>
    <w:p w14:paraId="5AAB57C3" w14:textId="4EC6F591" w:rsidR="00C56BF7" w:rsidRPr="005B1BC7" w:rsidRDefault="00C56BF7" w:rsidP="0010390F">
      <w:pPr>
        <w:pStyle w:val="Bullet1"/>
      </w:pPr>
      <w:r w:rsidRPr="005B1BC7">
        <w:rPr>
          <w:highlight w:val="lightGray"/>
        </w:rPr>
        <w:t>as a means for littoral States to obtain information about a ship and its cargo</w:t>
      </w:r>
      <w:r w:rsidRPr="005B1BC7">
        <w:t>; and</w:t>
      </w:r>
    </w:p>
    <w:p w14:paraId="7A52C85A" w14:textId="7C3B2ECF" w:rsidR="00C56BF7" w:rsidRPr="005B1BC7" w:rsidRDefault="00C56BF7" w:rsidP="0010390F">
      <w:pPr>
        <w:pStyle w:val="Bullet1"/>
      </w:pPr>
      <w:r w:rsidRPr="005B1BC7">
        <w:rPr>
          <w:highlight w:val="lightGray"/>
        </w:rPr>
        <w:t>as a VTS tool, i.e. ship-to-shore (traffic management)</w:t>
      </w:r>
      <w:r w:rsidR="0010390F" w:rsidRPr="005B1BC7">
        <w:rPr>
          <w:highlight w:val="lightGray"/>
        </w:rPr>
        <w:t>.</w:t>
      </w:r>
    </w:p>
    <w:p w14:paraId="54DD0FD8" w14:textId="5B618921" w:rsidR="00C56BF7" w:rsidRPr="005B1BC7" w:rsidRDefault="00C56BF7" w:rsidP="00C56BF7">
      <w:pPr>
        <w:pStyle w:val="BodyText"/>
      </w:pPr>
      <w:r w:rsidRPr="005B1BC7">
        <w:rPr>
          <w:highlight w:val="lightGray"/>
        </w:rPr>
        <w:t>In practice, AIS should be able to provide ships and competent authorities, with information from the ship, automatically and with the required accuracy and frequency, to facilitate accurate tracking.</w:t>
      </w:r>
    </w:p>
    <w:p w14:paraId="3FB5A1B8" w14:textId="78034F76" w:rsidR="00C56BF7" w:rsidRPr="005B1BC7" w:rsidRDefault="00C56BF7" w:rsidP="00C56BF7">
      <w:pPr>
        <w:pStyle w:val="BodyText"/>
      </w:pPr>
      <w:r w:rsidRPr="005B1BC7">
        <w:rPr>
          <w:b/>
        </w:rPr>
        <w:lastRenderedPageBreak/>
        <w:t>IMO resolution A.917(22</w:t>
      </w:r>
      <w:r w:rsidRPr="005B1BC7">
        <w:t xml:space="preserve">), </w:t>
      </w:r>
      <w:r w:rsidRPr="005B1BC7">
        <w:rPr>
          <w:i/>
        </w:rPr>
        <w:t xml:space="preserve">Guidelines for the Onboard Operational Use of Shipborne Automatic Identification </w:t>
      </w:r>
      <w:r w:rsidR="0010390F" w:rsidRPr="005B1BC7">
        <w:rPr>
          <w:i/>
        </w:rPr>
        <w:t xml:space="preserve">Systems (AIS), 25 January 2002 </w:t>
      </w:r>
      <w:r w:rsidRPr="005B1BC7">
        <w:rPr>
          <w:i/>
        </w:rPr>
        <w:t xml:space="preserve">(Amended by </w:t>
      </w:r>
      <w:r w:rsidR="00213B06" w:rsidRPr="005B1BC7">
        <w:t>Resolution</w:t>
      </w:r>
      <w:r w:rsidRPr="005B1BC7">
        <w:rPr>
          <w:i/>
        </w:rPr>
        <w:t xml:space="preserve"> A.956(23), 23 2003)</w:t>
      </w:r>
      <w:r w:rsidR="0010390F" w:rsidRPr="005B1BC7">
        <w:rPr>
          <w:i/>
        </w:rPr>
        <w:t>.</w:t>
      </w:r>
    </w:p>
    <w:p w14:paraId="3609D7ED" w14:textId="1E60B981" w:rsidR="00C56BF7" w:rsidRPr="005B1BC7" w:rsidRDefault="00C56BF7" w:rsidP="00C56BF7">
      <w:pPr>
        <w:pStyle w:val="BodyText"/>
      </w:pPr>
      <w:r w:rsidRPr="005B1BC7">
        <w:t>Th</w:t>
      </w:r>
      <w:r w:rsidR="0010390F" w:rsidRPr="005B1BC7">
        <w:t>is</w:t>
      </w:r>
      <w:r w:rsidRPr="005B1BC7">
        <w:t xml:space="preserve"> </w:t>
      </w:r>
      <w:r w:rsidR="0010390F" w:rsidRPr="005B1BC7">
        <w:t>IALA Guideline</w:t>
      </w:r>
      <w:r w:rsidRPr="005B1BC7">
        <w:t xml:space="preserve"> w</w:t>
      </w:r>
      <w:r w:rsidR="0010390F" w:rsidRPr="005B1BC7">
        <w:t>as</w:t>
      </w:r>
      <w:r w:rsidRPr="005B1BC7">
        <w:t xml:space="preserve"> developed to promote the safe and effective use of shipborne Automatic Identification Systems (AIS).  In particular, they are intended to inform the mariner about the operational use, limits and potential uses of AIS. </w:t>
      </w:r>
      <w:r w:rsidR="0010390F" w:rsidRPr="005B1BC7">
        <w:t xml:space="preserve"> </w:t>
      </w:r>
      <w:r w:rsidRPr="005B1BC7">
        <w:rPr>
          <w:highlight w:val="lightGray"/>
        </w:rPr>
        <w:t>However, th</w:t>
      </w:r>
      <w:r w:rsidR="0010390F" w:rsidRPr="005B1BC7">
        <w:rPr>
          <w:highlight w:val="lightGray"/>
        </w:rPr>
        <w:t>is Guideline</w:t>
      </w:r>
      <w:r w:rsidRPr="005B1BC7">
        <w:rPr>
          <w:highlight w:val="lightGray"/>
        </w:rPr>
        <w:t xml:space="preserve"> appl</w:t>
      </w:r>
      <w:r w:rsidR="0010390F" w:rsidRPr="005B1BC7">
        <w:rPr>
          <w:highlight w:val="lightGray"/>
        </w:rPr>
        <w:t>ies</w:t>
      </w:r>
      <w:r w:rsidRPr="005B1BC7">
        <w:rPr>
          <w:highlight w:val="lightGray"/>
        </w:rPr>
        <w:t xml:space="preserve"> both to shipborne and sh</w:t>
      </w:r>
      <w:r w:rsidR="0010390F" w:rsidRPr="005B1BC7">
        <w:rPr>
          <w:highlight w:val="lightGray"/>
        </w:rPr>
        <w:t>ore-based users.  The Guideline</w:t>
      </w:r>
      <w:r w:rsidRPr="005B1BC7">
        <w:rPr>
          <w:highlight w:val="lightGray"/>
        </w:rPr>
        <w:t xml:space="preserve"> </w:t>
      </w:r>
      <w:r w:rsidR="0010390F" w:rsidRPr="005B1BC7">
        <w:rPr>
          <w:highlight w:val="lightGray"/>
        </w:rPr>
        <w:t>is</w:t>
      </w:r>
      <w:r w:rsidRPr="005B1BC7">
        <w:rPr>
          <w:highlight w:val="lightGray"/>
        </w:rPr>
        <w:t xml:space="preserve"> intended to assist the user to become familiar with the operation of the equipment, including the correct interp</w:t>
      </w:r>
      <w:r w:rsidR="0010390F" w:rsidRPr="005B1BC7">
        <w:rPr>
          <w:highlight w:val="lightGray"/>
        </w:rPr>
        <w:t>retation of the displayed data</w:t>
      </w:r>
      <w:r w:rsidR="0010390F" w:rsidRPr="005B1BC7">
        <w:t>.</w:t>
      </w:r>
    </w:p>
    <w:p w14:paraId="050AAF63" w14:textId="77777777" w:rsidR="0010390F" w:rsidRPr="005B1BC7" w:rsidRDefault="0010390F">
      <w:pPr>
        <w:spacing w:after="200" w:line="276" w:lineRule="auto"/>
        <w:rPr>
          <w:sz w:val="22"/>
        </w:rPr>
      </w:pPr>
      <w:r w:rsidRPr="005B1BC7">
        <w:br w:type="page"/>
      </w:r>
    </w:p>
    <w:p w14:paraId="32AD6EE6" w14:textId="3C375478" w:rsidR="00C56BF7" w:rsidRPr="005B1BC7" w:rsidRDefault="00C56BF7" w:rsidP="00C56BF7">
      <w:pPr>
        <w:pStyle w:val="BodyText"/>
      </w:pPr>
      <w:r w:rsidRPr="005B1BC7">
        <w:rPr>
          <w:b/>
        </w:rPr>
        <w:lastRenderedPageBreak/>
        <w:t>IMO SN/Circ.217</w:t>
      </w:r>
      <w:r w:rsidRPr="005B1BC7">
        <w:t xml:space="preserve">, </w:t>
      </w:r>
      <w:r w:rsidRPr="005B1BC7">
        <w:rPr>
          <w:i/>
        </w:rPr>
        <w:t>Display of AIS Target Information, 11 July 2001</w:t>
      </w:r>
      <w:r w:rsidR="0010390F" w:rsidRPr="005B1BC7">
        <w:rPr>
          <w:i/>
        </w:rPr>
        <w:t>.</w:t>
      </w:r>
    </w:p>
    <w:p w14:paraId="42843230" w14:textId="389FD7CF" w:rsidR="00C56BF7" w:rsidRPr="005B1BC7" w:rsidRDefault="00C56BF7" w:rsidP="00C56BF7">
      <w:pPr>
        <w:pStyle w:val="BodyText"/>
      </w:pPr>
      <w:r w:rsidRPr="005B1BC7">
        <w:t>This guideline deals with the graphical presentation and display of AIS target data in stand-alone or integrated navigational aids or systems.</w:t>
      </w:r>
      <w:r w:rsidR="00A1108F" w:rsidRPr="005B1BC7">
        <w:t xml:space="preserve"> </w:t>
      </w:r>
      <w:r w:rsidRPr="005B1BC7">
        <w:t xml:space="preserve"> Operational requirements are described in terms of:</w:t>
      </w:r>
    </w:p>
    <w:p w14:paraId="648643F6" w14:textId="62E2C215" w:rsidR="00C56BF7" w:rsidRPr="005B1BC7" w:rsidRDefault="00C56BF7" w:rsidP="0010390F">
      <w:pPr>
        <w:pStyle w:val="Bullet1"/>
      </w:pPr>
      <w:r w:rsidRPr="005B1BC7">
        <w:rPr>
          <w:highlight w:val="lightGray"/>
        </w:rPr>
        <w:t>Presentation of information</w:t>
      </w:r>
      <w:r w:rsidR="0010390F" w:rsidRPr="005B1BC7">
        <w:t>;</w:t>
      </w:r>
    </w:p>
    <w:p w14:paraId="0DEA1D1F" w14:textId="303C9C9C" w:rsidR="00C56BF7" w:rsidRPr="005B1BC7" w:rsidRDefault="00C56BF7" w:rsidP="0010390F">
      <w:pPr>
        <w:pStyle w:val="Bullet1"/>
      </w:pPr>
      <w:r w:rsidRPr="005B1BC7">
        <w:rPr>
          <w:highlight w:val="lightGray"/>
        </w:rPr>
        <w:t>Processing of information</w:t>
      </w:r>
      <w:r w:rsidR="0010390F" w:rsidRPr="005B1BC7">
        <w:t>;</w:t>
      </w:r>
    </w:p>
    <w:p w14:paraId="696BDF30" w14:textId="2050E59D" w:rsidR="00C56BF7" w:rsidRPr="005B1BC7" w:rsidRDefault="00C56BF7" w:rsidP="0010390F">
      <w:pPr>
        <w:pStyle w:val="Bullet1"/>
      </w:pPr>
      <w:r w:rsidRPr="005B1BC7">
        <w:rPr>
          <w:highlight w:val="lightGray"/>
        </w:rPr>
        <w:t>Human interface</w:t>
      </w:r>
      <w:r w:rsidR="0010390F" w:rsidRPr="005B1BC7">
        <w:t>.</w:t>
      </w:r>
    </w:p>
    <w:p w14:paraId="6A5E25BA" w14:textId="77777777" w:rsidR="00C56BF7" w:rsidRPr="005B1BC7" w:rsidRDefault="00C56BF7" w:rsidP="00C56BF7">
      <w:pPr>
        <w:pStyle w:val="BodyText"/>
      </w:pPr>
      <w:r w:rsidRPr="005B1BC7">
        <w:t>This standard was issued as an interim performance guideline, and may be replaced by new guidance once more operational experience is gained.</w:t>
      </w:r>
    </w:p>
    <w:p w14:paraId="38DA42FD" w14:textId="2E01BD76" w:rsidR="00C56BF7" w:rsidRPr="005B1BC7" w:rsidRDefault="00C56BF7" w:rsidP="00C56BF7">
      <w:pPr>
        <w:pStyle w:val="BodyText"/>
      </w:pPr>
      <w:r w:rsidRPr="005B1BC7">
        <w:rPr>
          <w:b/>
        </w:rPr>
        <w:t>IMO SN/Circ.236</w:t>
      </w:r>
      <w:r w:rsidRPr="005B1BC7">
        <w:t xml:space="preserve">, </w:t>
      </w:r>
      <w:r w:rsidRPr="005B1BC7">
        <w:rPr>
          <w:i/>
        </w:rPr>
        <w:t>Guidance of the App</w:t>
      </w:r>
      <w:r w:rsidR="0099605B" w:rsidRPr="005B1BC7">
        <w:rPr>
          <w:i/>
        </w:rPr>
        <w:t>lication of AIS Binary Messages</w:t>
      </w:r>
      <w:r w:rsidRPr="005B1BC7">
        <w:rPr>
          <w:i/>
        </w:rPr>
        <w:t>, 28 May 2004</w:t>
      </w:r>
      <w:r w:rsidR="0010390F" w:rsidRPr="005B1BC7">
        <w:rPr>
          <w:i/>
        </w:rPr>
        <w:t>.</w:t>
      </w:r>
      <w:r w:rsidR="0099605B" w:rsidRPr="005B1BC7">
        <w:rPr>
          <w:rStyle w:val="FootnoteReference"/>
          <w:i/>
        </w:rPr>
        <w:footnoteReference w:id="17"/>
      </w:r>
    </w:p>
    <w:p w14:paraId="2848A566" w14:textId="5DA0CE33" w:rsidR="00C56BF7" w:rsidRPr="005B1BC7" w:rsidRDefault="00C56BF7" w:rsidP="00C56BF7">
      <w:pPr>
        <w:pStyle w:val="BodyText"/>
      </w:pPr>
      <w:r w:rsidRPr="005B1BC7">
        <w:t xml:space="preserve">AIS can also be used as a means to communicate Binary Messages for certain types of specific applications. Binary Messages may be either ‘Addressed’ or ‘Broadcast’.  These messages are different from Addressed Safety Related Messages and Broadcast Safety Related Messages both of which allow the exchange of format-free ASCII-text. </w:t>
      </w:r>
      <w:r w:rsidR="0099605B" w:rsidRPr="005B1BC7">
        <w:t xml:space="preserve"> </w:t>
      </w:r>
      <w:r w:rsidRPr="005B1BC7">
        <w:t>Binary Messages may provide a variety of capabilities for pr</w:t>
      </w:r>
      <w:r w:rsidR="00A1108F" w:rsidRPr="005B1BC7">
        <w:t>e-defined information packages.</w:t>
      </w:r>
    </w:p>
    <w:p w14:paraId="05FE0A75" w14:textId="77777777" w:rsidR="00C56BF7" w:rsidRPr="005B1BC7" w:rsidRDefault="00C56BF7" w:rsidP="00C56BF7">
      <w:pPr>
        <w:pStyle w:val="BodyText"/>
      </w:pPr>
      <w:r w:rsidRPr="005B1BC7">
        <w:t>For example, they may permit:</w:t>
      </w:r>
    </w:p>
    <w:p w14:paraId="7DE3DA28" w14:textId="7019F92F" w:rsidR="00C56BF7" w:rsidRPr="005B1BC7" w:rsidRDefault="00C56BF7" w:rsidP="0010390F">
      <w:pPr>
        <w:pStyle w:val="Bullet1"/>
      </w:pPr>
      <w:r w:rsidRPr="005B1BC7">
        <w:rPr>
          <w:highlight w:val="lightGray"/>
        </w:rPr>
        <w:t>ships to report information to other ships and shore stations</w:t>
      </w:r>
      <w:r w:rsidR="0010390F" w:rsidRPr="005B1BC7">
        <w:t>;</w:t>
      </w:r>
    </w:p>
    <w:p w14:paraId="29351E74" w14:textId="19751C39" w:rsidR="00C56BF7" w:rsidRPr="005B1BC7" w:rsidRDefault="0010390F" w:rsidP="0010390F">
      <w:pPr>
        <w:pStyle w:val="Bullet1"/>
      </w:pPr>
      <w:r w:rsidRPr="005B1BC7">
        <w:rPr>
          <w:highlight w:val="lightGray"/>
        </w:rPr>
        <w:t>s</w:t>
      </w:r>
      <w:r w:rsidR="00C56BF7" w:rsidRPr="005B1BC7">
        <w:rPr>
          <w:highlight w:val="lightGray"/>
        </w:rPr>
        <w:t>hore stations to report navigation information, conditions and warnings, and simplified ship reporting</w:t>
      </w:r>
      <w:r w:rsidR="00C56BF7" w:rsidRPr="005B1BC7">
        <w:t>.</w:t>
      </w:r>
    </w:p>
    <w:p w14:paraId="75DE0D99" w14:textId="2F796813" w:rsidR="00C56BF7" w:rsidRPr="005B1BC7" w:rsidRDefault="00C56BF7" w:rsidP="00C56BF7">
      <w:pPr>
        <w:pStyle w:val="BodyText"/>
      </w:pPr>
      <w:r w:rsidRPr="005B1BC7">
        <w:t xml:space="preserve">This standard includes seven (7) types of messages that were to be used during a four-year trial period. </w:t>
      </w:r>
      <w:r w:rsidR="0010390F" w:rsidRPr="005B1BC7">
        <w:t xml:space="preserve"> </w:t>
      </w:r>
      <w:r w:rsidRPr="005B1BC7">
        <w:t>This standard was superseded by IMO SN.1/Circ.289.</w:t>
      </w:r>
    </w:p>
    <w:p w14:paraId="76C807D6" w14:textId="5F9A7F3C" w:rsidR="00C56BF7" w:rsidRPr="005B1BC7" w:rsidRDefault="00C56BF7" w:rsidP="00C56BF7">
      <w:pPr>
        <w:pStyle w:val="BodyText"/>
      </w:pPr>
      <w:r w:rsidRPr="005B1BC7">
        <w:rPr>
          <w:b/>
        </w:rPr>
        <w:t>IMO SN.1/Circ.289</w:t>
      </w:r>
      <w:r w:rsidRPr="005B1BC7">
        <w:t xml:space="preserve">, </w:t>
      </w:r>
      <w:r w:rsidRPr="005B1BC7">
        <w:rPr>
          <w:i/>
        </w:rPr>
        <w:t>Guidance on the Use of AIS Application-Specific Messages, 2 June 2010</w:t>
      </w:r>
      <w:r w:rsidR="0010390F" w:rsidRPr="005B1BC7">
        <w:rPr>
          <w:i/>
        </w:rPr>
        <w:t>.</w:t>
      </w:r>
    </w:p>
    <w:p w14:paraId="72E18617" w14:textId="766544CD" w:rsidR="00C56BF7" w:rsidRPr="005B1BC7" w:rsidRDefault="00C56BF7" w:rsidP="00C56BF7">
      <w:pPr>
        <w:pStyle w:val="BodyText"/>
      </w:pPr>
      <w:r w:rsidRPr="005B1BC7">
        <w:t xml:space="preserve">Formerly called AIS Binary Messages, AIS Application-Specific Messages (ASMs) are transmitted and received by shipborne mobile AIS devices and AIS base stations. </w:t>
      </w:r>
      <w:r w:rsidR="00F200C2" w:rsidRPr="005B1BC7">
        <w:t xml:space="preserve"> </w:t>
      </w:r>
      <w:r w:rsidRPr="005B1BC7">
        <w:t xml:space="preserve">Shore-based stations can receive AIS Application-Specific Messages and distribute them to shore-based users. </w:t>
      </w:r>
      <w:r w:rsidR="00F200C2" w:rsidRPr="005B1BC7">
        <w:t xml:space="preserve"> </w:t>
      </w:r>
      <w:r w:rsidRPr="005B1BC7">
        <w:t>Over 19 AIS message types are described capable of conveying a wide range of hydrographic, meteorological, VTS, area</w:t>
      </w:r>
      <w:r w:rsidR="00F200C2" w:rsidRPr="005B1BC7">
        <w:t xml:space="preserve"> notice, and route information.</w:t>
      </w:r>
    </w:p>
    <w:p w14:paraId="50E2092E" w14:textId="65678EF2" w:rsidR="00C56BF7" w:rsidRPr="005B1BC7" w:rsidRDefault="00C56BF7" w:rsidP="00C56BF7">
      <w:pPr>
        <w:pStyle w:val="BodyText"/>
      </w:pPr>
      <w:r w:rsidRPr="005B1BC7">
        <w:t xml:space="preserve">It should be noted that the display capability of AIS ASMs is not part of the mandatory functions of the Minimum Keyboard and Display (MKD). </w:t>
      </w:r>
      <w:r w:rsidR="00F200C2" w:rsidRPr="005B1BC7">
        <w:t xml:space="preserve"> </w:t>
      </w:r>
      <w:r w:rsidRPr="005B1BC7">
        <w:rPr>
          <w:highlight w:val="lightGray"/>
        </w:rPr>
        <w:t>The display of the information transmitted by AIS Application-Specific Messages requires external hardware and dedicated software in addi</w:t>
      </w:r>
      <w:r w:rsidR="00F200C2" w:rsidRPr="005B1BC7">
        <w:rPr>
          <w:highlight w:val="lightGray"/>
        </w:rPr>
        <w:t>tion to the AIS equipment (e.g.</w:t>
      </w:r>
      <w:r w:rsidRPr="005B1BC7">
        <w:rPr>
          <w:highlight w:val="lightGray"/>
        </w:rPr>
        <w:t xml:space="preserve"> ECDIS, ECS or VTS display)</w:t>
      </w:r>
      <w:r w:rsidR="00F200C2" w:rsidRPr="005B1BC7">
        <w:t>.</w:t>
      </w:r>
    </w:p>
    <w:p w14:paraId="0A87080D" w14:textId="77777777" w:rsidR="00C56BF7" w:rsidRPr="005B1BC7" w:rsidRDefault="00C56BF7" w:rsidP="00C56BF7">
      <w:pPr>
        <w:pStyle w:val="BodyText"/>
      </w:pPr>
      <w:r w:rsidRPr="005B1BC7">
        <w:t>The generation and transmission of AIS Application-Specific Messages also requires dedicated software and suitable equipment for entering the information.</w:t>
      </w:r>
    </w:p>
    <w:p w14:paraId="794C8222" w14:textId="10311E60" w:rsidR="00C56BF7" w:rsidRPr="005B1BC7" w:rsidRDefault="00C56BF7" w:rsidP="00C56BF7">
      <w:pPr>
        <w:pStyle w:val="BodyText"/>
      </w:pPr>
      <w:r w:rsidRPr="005B1BC7">
        <w:rPr>
          <w:b/>
        </w:rPr>
        <w:t>IMO SN.1/Circ.290</w:t>
      </w:r>
      <w:r w:rsidRPr="005B1BC7">
        <w:t xml:space="preserve">, </w:t>
      </w:r>
      <w:r w:rsidRPr="005B1BC7">
        <w:rPr>
          <w:i/>
        </w:rPr>
        <w:t>Guidance for the Presentation and Display of AIS Application-Specific Message information, 2 June 2010</w:t>
      </w:r>
      <w:r w:rsidR="00D4452D" w:rsidRPr="005B1BC7">
        <w:t>.</w:t>
      </w:r>
    </w:p>
    <w:p w14:paraId="07294106" w14:textId="4767074A" w:rsidR="00C56BF7" w:rsidRPr="005B1BC7" w:rsidRDefault="00C56BF7" w:rsidP="00C56BF7">
      <w:pPr>
        <w:pStyle w:val="BodyText"/>
      </w:pPr>
      <w:r w:rsidRPr="005B1BC7">
        <w:t>This standard provides general guidance on the presentation and display of AIS ASMs that are contained in IMO SN.1/Circ.289.</w:t>
      </w:r>
      <w:r w:rsidR="00D4452D" w:rsidRPr="005B1BC7">
        <w:t xml:space="preserve"> </w:t>
      </w:r>
      <w:r w:rsidRPr="005B1BC7">
        <w:t xml:space="preserve"> It lists various types of shipborne equipment (and their associated standards) that could be used to display AIS ASMs.  In addition to describing some guiding principles, this standard provides a number of p</w:t>
      </w:r>
      <w:r w:rsidR="00F200C2" w:rsidRPr="005B1BC7">
        <w:t>ortrayal examples for AIS ASMs.</w:t>
      </w:r>
    </w:p>
    <w:p w14:paraId="54B04198" w14:textId="4B3A933A" w:rsidR="00C56BF7" w:rsidRPr="005B1BC7" w:rsidRDefault="00C56BF7" w:rsidP="00C56BF7">
      <w:pPr>
        <w:pStyle w:val="BodyText"/>
      </w:pPr>
      <w:r w:rsidRPr="005B1BC7">
        <w:rPr>
          <w:b/>
        </w:rPr>
        <w:t>IALA Recommendation V-128</w:t>
      </w:r>
      <w:r w:rsidRPr="005B1BC7">
        <w:t xml:space="preserve"> </w:t>
      </w:r>
      <w:r w:rsidRPr="005B1BC7">
        <w:rPr>
          <w:i/>
        </w:rPr>
        <w:t>on Operational and Technical Performance Requirements for VTS Equipment, Edition 3, June 2007</w:t>
      </w:r>
      <w:r w:rsidR="00F200C2" w:rsidRPr="005B1BC7">
        <w:t>.</w:t>
      </w:r>
    </w:p>
    <w:p w14:paraId="08D149D3" w14:textId="3A2A0A0E" w:rsidR="00C56BF7" w:rsidRPr="005B1BC7" w:rsidRDefault="00C56BF7" w:rsidP="00C56BF7">
      <w:pPr>
        <w:pStyle w:val="BodyText"/>
      </w:pPr>
      <w:r w:rsidRPr="005B1BC7">
        <w:t xml:space="preserve">See </w:t>
      </w:r>
      <w:r w:rsidR="00F200C2" w:rsidRPr="005B1BC7">
        <w:t xml:space="preserve">section </w:t>
      </w:r>
      <w:r w:rsidR="00F200C2" w:rsidRPr="005B1BC7">
        <w:fldChar w:fldCharType="begin"/>
      </w:r>
      <w:r w:rsidR="00F200C2" w:rsidRPr="005B1BC7">
        <w:instrText xml:space="preserve"> REF _Ref444944176 \r \h </w:instrText>
      </w:r>
      <w:r w:rsidR="00F200C2" w:rsidRPr="005B1BC7">
        <w:fldChar w:fldCharType="separate"/>
      </w:r>
      <w:r w:rsidR="00F200C2" w:rsidRPr="005B1BC7">
        <w:t>8.2</w:t>
      </w:r>
      <w:r w:rsidR="00F200C2" w:rsidRPr="005B1BC7">
        <w:fldChar w:fldCharType="end"/>
      </w:r>
      <w:r w:rsidRPr="005B1BC7">
        <w:t xml:space="preserve"> for detail reference</w:t>
      </w:r>
      <w:r w:rsidR="00F200C2" w:rsidRPr="005B1BC7">
        <w:t>.</w:t>
      </w:r>
    </w:p>
    <w:p w14:paraId="6009E2D1" w14:textId="644AA2B9" w:rsidR="00C56BF7" w:rsidRPr="005B1BC7" w:rsidRDefault="00C56BF7" w:rsidP="00C56BF7">
      <w:pPr>
        <w:pStyle w:val="BodyText"/>
      </w:pPr>
      <w:r w:rsidRPr="005B1BC7">
        <w:rPr>
          <w:b/>
        </w:rPr>
        <w:lastRenderedPageBreak/>
        <w:t>IALA Guideline 1095</w:t>
      </w:r>
      <w:r w:rsidRPr="005B1BC7">
        <w:t xml:space="preserve"> </w:t>
      </w:r>
      <w:r w:rsidRPr="005B1BC7">
        <w:rPr>
          <w:i/>
        </w:rPr>
        <w:t>on Harmonised implementation of Application-Specific Messages (ASMs), Edition 1, May 2013</w:t>
      </w:r>
      <w:r w:rsidR="00E03B94" w:rsidRPr="005B1BC7">
        <w:rPr>
          <w:i/>
        </w:rPr>
        <w:t>.</w:t>
      </w:r>
    </w:p>
    <w:p w14:paraId="5AE959BA" w14:textId="39ED1C30" w:rsidR="00C56BF7" w:rsidRPr="005B1BC7" w:rsidRDefault="00C56BF7" w:rsidP="00C56BF7">
      <w:pPr>
        <w:pStyle w:val="BodyText"/>
      </w:pPr>
      <w:r w:rsidRPr="005B1BC7">
        <w:t>This guideline provides guidance on the implementation and use of ASMs.</w:t>
      </w:r>
    </w:p>
    <w:p w14:paraId="452416F3" w14:textId="330CF264" w:rsidR="00C56BF7" w:rsidRPr="005B1BC7" w:rsidRDefault="00C56BF7" w:rsidP="00C56BF7">
      <w:pPr>
        <w:pStyle w:val="BodyText"/>
      </w:pPr>
      <w:r w:rsidRPr="005B1BC7">
        <w:t xml:space="preserve">In addition to the messages in ITU and IMO documents, competent authorities have developed their own regional messages for use in addressing specific requirements they have identified. In some cases, different authorities have developed separate messages to address similar requirements. </w:t>
      </w:r>
      <w:r w:rsidR="00E03B94" w:rsidRPr="005B1BC7">
        <w:t xml:space="preserve"> </w:t>
      </w:r>
      <w:r w:rsidRPr="005B1BC7">
        <w:t>This has led to a lack of harmonization, where shipboard equipment may be required to be able to decode/encode several different ASMs in order to receive/send the same information</w:t>
      </w:r>
      <w:r w:rsidR="00E03B94" w:rsidRPr="005B1BC7">
        <w:t xml:space="preserve"> (e.g., met/hydro information).</w:t>
      </w:r>
    </w:p>
    <w:p w14:paraId="14915514" w14:textId="77777777" w:rsidR="00C56BF7" w:rsidRPr="005B1BC7" w:rsidRDefault="00C56BF7" w:rsidP="00C56BF7">
      <w:pPr>
        <w:pStyle w:val="BodyText"/>
      </w:pPr>
      <w:r w:rsidRPr="005B1BC7">
        <w:t>This guideline addresses actions that are intended to aid harmonization, including the establishment and use of the IALA AIS ASM collection. The intended use of the collection is to promote harmonization through:</w:t>
      </w:r>
    </w:p>
    <w:p w14:paraId="267989DA" w14:textId="12BBA38C" w:rsidR="00C56BF7" w:rsidRPr="005B1BC7" w:rsidRDefault="00C56BF7" w:rsidP="00E03B94">
      <w:pPr>
        <w:pStyle w:val="Bullet1"/>
      </w:pPr>
      <w:r w:rsidRPr="005B1BC7">
        <w:t>a catalogue of messages for entities to consider for use to meet identified requirements; and</w:t>
      </w:r>
    </w:p>
    <w:p w14:paraId="1FAA42C5" w14:textId="437DF4B2" w:rsidR="00C56BF7" w:rsidRPr="005B1BC7" w:rsidRDefault="00C56BF7" w:rsidP="00E03B94">
      <w:pPr>
        <w:pStyle w:val="Bullet1"/>
      </w:pPr>
      <w:r w:rsidRPr="005B1BC7">
        <w:t>providing manufacturers with a reference for messages they may implement in their equipment.</w:t>
      </w:r>
    </w:p>
    <w:p w14:paraId="0C3A338D" w14:textId="5B4D8593" w:rsidR="00C56BF7" w:rsidRPr="005B1BC7" w:rsidRDefault="00C56BF7" w:rsidP="00C56BF7">
      <w:pPr>
        <w:pStyle w:val="BodyText"/>
      </w:pPr>
      <w:r w:rsidRPr="005B1BC7">
        <w:t>While portrayal is outside the scope of this Guideline, IMO</w:t>
      </w:r>
      <w:r w:rsidR="00D4452D" w:rsidRPr="005B1BC7">
        <w:t xml:space="preserve"> has also issued SN.1/Circ. 290.</w:t>
      </w:r>
    </w:p>
    <w:p w14:paraId="2FD8521C" w14:textId="52212B67" w:rsidR="00C56BF7" w:rsidRPr="005B1BC7" w:rsidRDefault="00C56BF7" w:rsidP="00C56BF7">
      <w:pPr>
        <w:pStyle w:val="BodyText"/>
      </w:pPr>
      <w:r w:rsidRPr="005B1BC7">
        <w:t xml:space="preserve">Guidance for the Presentation and Display of AIS ASM Information. </w:t>
      </w:r>
      <w:r w:rsidR="00E03B94" w:rsidRPr="005B1BC7">
        <w:t xml:space="preserve"> </w:t>
      </w:r>
      <w:r w:rsidRPr="005B1BC7">
        <w:t>When considering the use of ASMs this Guideline should be consulted.</w:t>
      </w:r>
    </w:p>
    <w:p w14:paraId="18D2C441" w14:textId="63ECB8A8" w:rsidR="00C56BF7" w:rsidRPr="00280E09" w:rsidRDefault="00C56BF7" w:rsidP="00E03B94">
      <w:pPr>
        <w:pStyle w:val="Heading2"/>
      </w:pPr>
      <w:bookmarkStart w:id="93" w:name="_Toc445738971"/>
      <w:r w:rsidRPr="00280E09">
        <w:t>INS</w:t>
      </w:r>
      <w:bookmarkEnd w:id="93"/>
    </w:p>
    <w:p w14:paraId="34CC1FD9" w14:textId="77777777" w:rsidR="00E03B94" w:rsidRPr="005B1BC7" w:rsidRDefault="00E03B94" w:rsidP="00E03B94">
      <w:pPr>
        <w:pStyle w:val="Heading2separationline"/>
      </w:pPr>
    </w:p>
    <w:p w14:paraId="68BFC169" w14:textId="7DAC0170" w:rsidR="00C56BF7" w:rsidRPr="005B1BC7" w:rsidRDefault="00C56BF7" w:rsidP="00C56BF7">
      <w:pPr>
        <w:pStyle w:val="BodyText"/>
      </w:pPr>
      <w:r w:rsidRPr="005B1BC7">
        <w:rPr>
          <w:b/>
        </w:rPr>
        <w:t>IMO Resolution MSC.86(70</w:t>
      </w:r>
      <w:r w:rsidRPr="005B1BC7">
        <w:t>)</w:t>
      </w:r>
      <w:r w:rsidRPr="005B1BC7">
        <w:rPr>
          <w:b/>
        </w:rPr>
        <w:t>, Annex 3</w:t>
      </w:r>
      <w:r w:rsidRPr="005B1BC7">
        <w:t>, (Va</w:t>
      </w:r>
      <w:r w:rsidR="00E03B94" w:rsidRPr="005B1BC7">
        <w:t xml:space="preserve">lid for equipment installed on </w:t>
      </w:r>
      <w:r w:rsidRPr="005B1BC7">
        <w:t>or before 1 Jan 2011)</w:t>
      </w:r>
    </w:p>
    <w:p w14:paraId="1F6BC425" w14:textId="410853CF" w:rsidR="00C56BF7" w:rsidRPr="005B1BC7" w:rsidRDefault="00C56BF7" w:rsidP="00C56BF7">
      <w:pPr>
        <w:pStyle w:val="BodyText"/>
      </w:pPr>
      <w:r w:rsidRPr="005B1BC7">
        <w:rPr>
          <w:b/>
        </w:rPr>
        <w:t>IMO Resolution MSC.252(83),</w:t>
      </w:r>
      <w:r w:rsidRPr="005B1BC7">
        <w:t xml:space="preserve"> </w:t>
      </w:r>
      <w:r w:rsidRPr="005B1BC7">
        <w:rPr>
          <w:i/>
        </w:rPr>
        <w:t>Performance Standards for an Integrated Navigation System (INS), 8 October 2007 (Va</w:t>
      </w:r>
      <w:r w:rsidR="00E03B94" w:rsidRPr="005B1BC7">
        <w:rPr>
          <w:i/>
        </w:rPr>
        <w:t xml:space="preserve">lid for equipment installed on </w:t>
      </w:r>
      <w:r w:rsidRPr="005B1BC7">
        <w:rPr>
          <w:i/>
        </w:rPr>
        <w:t>after 1 Jan 2011)</w:t>
      </w:r>
      <w:r w:rsidR="00E03B94" w:rsidRPr="005B1BC7">
        <w:rPr>
          <w:i/>
        </w:rPr>
        <w:t>.</w:t>
      </w:r>
    </w:p>
    <w:p w14:paraId="0450819B" w14:textId="0799B867" w:rsidR="00C56BF7" w:rsidRPr="005B1BC7" w:rsidRDefault="00C56BF7" w:rsidP="00C56BF7">
      <w:pPr>
        <w:pStyle w:val="BodyText"/>
      </w:pPr>
      <w:r w:rsidRPr="005B1BC7">
        <w:t>An Integrated navigation systems (INS) is to enhance the safety of navigation by providing integrated and augmented functions to avoid geographic, traffic and environmental hazards. By combining and integrating functions an</w:t>
      </w:r>
      <w:r w:rsidR="00837EB3" w:rsidRPr="005B1BC7">
        <w:t>d information the INS provides 'added value'</w:t>
      </w:r>
      <w:r w:rsidRPr="005B1BC7">
        <w:t xml:space="preserve"> for the operator to plan, monitor and/or control safety of navigation and progress of the ship. </w:t>
      </w:r>
      <w:r w:rsidR="00E03B94" w:rsidRPr="005B1BC7">
        <w:t xml:space="preserve"> </w:t>
      </w:r>
      <w:r w:rsidRPr="005B1BC7">
        <w:t xml:space="preserve">The INS supports the current operational mode and situational awareness. </w:t>
      </w:r>
      <w:r w:rsidR="00837EB3" w:rsidRPr="005B1BC7">
        <w:t xml:space="preserve"> </w:t>
      </w:r>
      <w:r w:rsidRPr="005B1BC7">
        <w:t>The INS aims to ensure that by taking human factors into consideration, the workload is kept within the capacity of the operator in order to enhance safe and expeditious navigation as well as complement the mariner's capabilities, while at the same time compensate for their limitations.</w:t>
      </w:r>
      <w:r w:rsidR="00837EB3" w:rsidRPr="005B1BC7">
        <w:t xml:space="preserve"> </w:t>
      </w:r>
      <w:r w:rsidRPr="005B1BC7">
        <w:t xml:space="preserve"> INS functions that have particular relevance to VTS and other shore-based operations include:</w:t>
      </w:r>
    </w:p>
    <w:p w14:paraId="1F88D9B3" w14:textId="49E6F622" w:rsidR="00C56BF7" w:rsidRPr="005B1BC7" w:rsidRDefault="00C56BF7" w:rsidP="00837EB3">
      <w:pPr>
        <w:pStyle w:val="Bullet1"/>
      </w:pPr>
      <w:r w:rsidRPr="005B1BC7">
        <w:rPr>
          <w:highlight w:val="lightGray"/>
        </w:rPr>
        <w:t>route monitoring</w:t>
      </w:r>
      <w:r w:rsidR="00837EB3" w:rsidRPr="005B1BC7">
        <w:t>;</w:t>
      </w:r>
    </w:p>
    <w:p w14:paraId="601458F4" w14:textId="3C7D5224" w:rsidR="00C56BF7" w:rsidRPr="005B1BC7" w:rsidRDefault="00C56BF7" w:rsidP="00837EB3">
      <w:pPr>
        <w:pStyle w:val="Bullet1"/>
      </w:pPr>
      <w:r w:rsidRPr="005B1BC7">
        <w:rPr>
          <w:highlight w:val="lightGray"/>
        </w:rPr>
        <w:t>collision avoidance</w:t>
      </w:r>
      <w:r w:rsidR="00837EB3" w:rsidRPr="005B1BC7">
        <w:t>;</w:t>
      </w:r>
    </w:p>
    <w:p w14:paraId="07A579F0" w14:textId="2EC4F61D" w:rsidR="00C56BF7" w:rsidRPr="005B1BC7" w:rsidRDefault="00C56BF7" w:rsidP="00837EB3">
      <w:pPr>
        <w:pStyle w:val="Bullet1"/>
      </w:pPr>
      <w:r w:rsidRPr="005B1BC7">
        <w:rPr>
          <w:highlight w:val="lightGray"/>
        </w:rPr>
        <w:t>alert management</w:t>
      </w:r>
      <w:r w:rsidR="00837EB3" w:rsidRPr="005B1BC7">
        <w:t>;</w:t>
      </w:r>
    </w:p>
    <w:p w14:paraId="724391E0" w14:textId="55227181" w:rsidR="00C56BF7" w:rsidRPr="005B1BC7" w:rsidRDefault="00C56BF7" w:rsidP="00837EB3">
      <w:pPr>
        <w:pStyle w:val="Bullet1"/>
      </w:pPr>
      <w:r w:rsidRPr="005B1BC7">
        <w:rPr>
          <w:highlight w:val="lightGray"/>
        </w:rPr>
        <w:t>special manoeuvres</w:t>
      </w:r>
      <w:r w:rsidR="00837EB3" w:rsidRPr="005B1BC7">
        <w:t>.</w:t>
      </w:r>
    </w:p>
    <w:p w14:paraId="2540263A" w14:textId="50DC5D4B" w:rsidR="00C56BF7" w:rsidRPr="005B1BC7" w:rsidRDefault="00C56BF7" w:rsidP="00C56BF7">
      <w:pPr>
        <w:pStyle w:val="BodyText"/>
      </w:pPr>
      <w:r w:rsidRPr="005B1BC7">
        <w:t>Functional require</w:t>
      </w:r>
      <w:r w:rsidR="00837EB3" w:rsidRPr="005B1BC7">
        <w:t>ments for INS displays include:</w:t>
      </w:r>
    </w:p>
    <w:p w14:paraId="29074F9F" w14:textId="7DFBE1FB" w:rsidR="00C56BF7" w:rsidRPr="005B1BC7" w:rsidRDefault="00C56BF7" w:rsidP="00837EB3">
      <w:pPr>
        <w:pStyle w:val="Bullet1"/>
      </w:pPr>
      <w:r w:rsidRPr="005B1BC7">
        <w:rPr>
          <w:highlight w:val="lightGray"/>
        </w:rPr>
        <w:t>All essential information should be disp</w:t>
      </w:r>
      <w:r w:rsidR="00837EB3" w:rsidRPr="005B1BC7">
        <w:rPr>
          <w:highlight w:val="lightGray"/>
        </w:rPr>
        <w:t>layed clearly and continuously</w:t>
      </w:r>
      <w:r w:rsidR="00837EB3" w:rsidRPr="005B1BC7">
        <w:t>;</w:t>
      </w:r>
    </w:p>
    <w:p w14:paraId="1886445B" w14:textId="3E76BC18" w:rsidR="00C56BF7" w:rsidRPr="005B1BC7" w:rsidRDefault="00C56BF7" w:rsidP="00837EB3">
      <w:pPr>
        <w:pStyle w:val="Bullet1"/>
      </w:pPr>
      <w:r w:rsidRPr="005B1BC7">
        <w:rPr>
          <w:highlight w:val="lightGray"/>
        </w:rPr>
        <w:t>Additional navigational information may be displayed, but should not mask, obscure or degrade essential information required for the display by its primary task, as specified in these performance sta</w:t>
      </w:r>
      <w:r w:rsidR="00837EB3" w:rsidRPr="005B1BC7">
        <w:rPr>
          <w:highlight w:val="lightGray"/>
        </w:rPr>
        <w:t>ndards</w:t>
      </w:r>
      <w:r w:rsidR="00837EB3" w:rsidRPr="005B1BC7">
        <w:t>;</w:t>
      </w:r>
    </w:p>
    <w:p w14:paraId="71F9165F" w14:textId="77E872DE" w:rsidR="00C56BF7" w:rsidRPr="005B1BC7" w:rsidRDefault="00C56BF7" w:rsidP="00837EB3">
      <w:pPr>
        <w:pStyle w:val="Bullet1"/>
      </w:pPr>
      <w:r w:rsidRPr="005B1BC7">
        <w:rPr>
          <w:highlight w:val="lightGray"/>
        </w:rPr>
        <w:t>The INS should be capable of displaying data available from the sensors</w:t>
      </w:r>
      <w:r w:rsidR="00837EB3" w:rsidRPr="005B1BC7">
        <w:t>;</w:t>
      </w:r>
    </w:p>
    <w:p w14:paraId="7BDC2701" w14:textId="2666EE0C" w:rsidR="00C56BF7" w:rsidRPr="005B1BC7" w:rsidRDefault="00C56BF7" w:rsidP="00837EB3">
      <w:pPr>
        <w:pStyle w:val="Bullet1"/>
      </w:pPr>
      <w:r w:rsidRPr="005B1BC7">
        <w:rPr>
          <w:highlight w:val="lightGray"/>
        </w:rPr>
        <w:t>The information should be displayed together with the indication of its source (sensor data, result of calculation or manual input), unit of measurement and status, including mode</w:t>
      </w:r>
      <w:r w:rsidR="00837EB3" w:rsidRPr="005B1BC7">
        <w:t>;</w:t>
      </w:r>
    </w:p>
    <w:p w14:paraId="47D1522A" w14:textId="364090F6" w:rsidR="00C56BF7" w:rsidRPr="005B1BC7" w:rsidRDefault="00C56BF7" w:rsidP="00837EB3">
      <w:pPr>
        <w:pStyle w:val="Bullet1"/>
      </w:pPr>
      <w:r w:rsidRPr="005B1BC7">
        <w:rPr>
          <w:highlight w:val="lightGray"/>
        </w:rPr>
        <w:t>Display and update of essential information available in the equipment as well as safety-related automatic functions should not be inhibited du</w:t>
      </w:r>
      <w:r w:rsidR="00837EB3" w:rsidRPr="005B1BC7">
        <w:rPr>
          <w:highlight w:val="lightGray"/>
        </w:rPr>
        <w:t>e to operation of the equipment</w:t>
      </w:r>
      <w:r w:rsidR="00837EB3" w:rsidRPr="005B1BC7">
        <w:t>;</w:t>
      </w:r>
    </w:p>
    <w:p w14:paraId="4449F863" w14:textId="7C4A015A" w:rsidR="00C56BF7" w:rsidRPr="005B1BC7" w:rsidRDefault="00C56BF7" w:rsidP="00837EB3">
      <w:pPr>
        <w:pStyle w:val="Bullet1"/>
      </w:pPr>
      <w:r w:rsidRPr="005B1BC7">
        <w:rPr>
          <w:highlight w:val="lightGray"/>
        </w:rPr>
        <w:lastRenderedPageBreak/>
        <w:t>Default display configurations and operational modes including user-defined display modes (i.e</w:t>
      </w:r>
      <w:r w:rsidR="00837EB3" w:rsidRPr="005B1BC7">
        <w:rPr>
          <w:highlight w:val="lightGray"/>
        </w:rPr>
        <w:t>., pre-defined or user defined)</w:t>
      </w:r>
      <w:r w:rsidR="00837EB3" w:rsidRPr="005B1BC7">
        <w:t>;</w:t>
      </w:r>
    </w:p>
    <w:p w14:paraId="64CAD3B7" w14:textId="3E22DEEB" w:rsidR="00C56BF7" w:rsidRPr="005B1BC7" w:rsidRDefault="00C56BF7" w:rsidP="00837EB3">
      <w:pPr>
        <w:pStyle w:val="Bullet1"/>
      </w:pPr>
      <w:r w:rsidRPr="005B1BC7">
        <w:rPr>
          <w:highlight w:val="lightGray"/>
        </w:rPr>
        <w:t>Mode and status awareness</w:t>
      </w:r>
      <w:r w:rsidR="00837EB3" w:rsidRPr="005B1BC7">
        <w:t>;</w:t>
      </w:r>
    </w:p>
    <w:p w14:paraId="542906F2" w14:textId="5ACEB5B6" w:rsidR="00C56BF7" w:rsidRPr="005B1BC7" w:rsidRDefault="00C56BF7" w:rsidP="00837EB3">
      <w:pPr>
        <w:pStyle w:val="Bullet1"/>
      </w:pPr>
      <w:r w:rsidRPr="005B1BC7">
        <w:rPr>
          <w:highlight w:val="lightGray"/>
        </w:rPr>
        <w:t>Information display</w:t>
      </w:r>
      <w:r w:rsidR="00837EB3" w:rsidRPr="005B1BC7">
        <w:t>.</w:t>
      </w:r>
    </w:p>
    <w:p w14:paraId="1D6BE2DE" w14:textId="612EFE75" w:rsidR="00C56BF7" w:rsidRDefault="00C56BF7" w:rsidP="00C56BF7">
      <w:pPr>
        <w:pStyle w:val="BodyText"/>
        <w:rPr>
          <w:ins w:id="94" w:author="Peter Kito" w:date="2019-09-24T09:14:00Z"/>
        </w:rPr>
      </w:pPr>
      <w:r w:rsidRPr="005B1BC7">
        <w:t>Guidance is also given related to Human Machine Interface (HMI).</w:t>
      </w:r>
    </w:p>
    <w:p w14:paraId="7A2109D3" w14:textId="6082DAAD" w:rsidR="001104F5" w:rsidRPr="001104F5" w:rsidRDefault="001104F5" w:rsidP="00F44763">
      <w:pPr>
        <w:pStyle w:val="BodyText"/>
        <w:rPr>
          <w:ins w:id="95" w:author="Peter Kito" w:date="2019-09-25T04:36:00Z"/>
          <w:rPrChange w:id="96" w:author="Peter Kito" w:date="2019-09-25T04:37:00Z">
            <w:rPr>
              <w:ins w:id="97" w:author="Peter Kito" w:date="2019-09-25T04:36:00Z"/>
              <w:highlight w:val="green"/>
            </w:rPr>
          </w:rPrChange>
        </w:rPr>
      </w:pPr>
      <w:ins w:id="98" w:author="Peter Kito" w:date="2019-09-25T04:34:00Z">
        <w:r w:rsidRPr="001104F5">
          <w:rPr>
            <w:rPrChange w:id="99" w:author="Peter Kito" w:date="2019-09-25T04:37:00Z">
              <w:rPr>
                <w:highlight w:val="yellow"/>
              </w:rPr>
            </w:rPrChange>
          </w:rPr>
          <w:t xml:space="preserve">The portrayal should present information to the user intuitively. </w:t>
        </w:r>
      </w:ins>
    </w:p>
    <w:p w14:paraId="21915AA6" w14:textId="710335C5" w:rsidR="001104F5" w:rsidRPr="001104F5" w:rsidRDefault="001104F5" w:rsidP="00F44763">
      <w:pPr>
        <w:pStyle w:val="BodyText"/>
        <w:rPr>
          <w:ins w:id="100" w:author="Peter Kito" w:date="2019-09-25T04:35:00Z"/>
          <w:rPrChange w:id="101" w:author="Peter Kito" w:date="2019-09-25T04:37:00Z">
            <w:rPr>
              <w:ins w:id="102" w:author="Peter Kito" w:date="2019-09-25T04:35:00Z"/>
              <w:highlight w:val="green"/>
            </w:rPr>
          </w:rPrChange>
        </w:rPr>
      </w:pPr>
      <w:ins w:id="103" w:author="Peter Kito" w:date="2019-09-25T04:36:00Z">
        <w:r w:rsidRPr="001104F5">
          <w:t>The portrayal should facilitate achieving an appropriate situational awareness and support effective decision‐making.</w:t>
        </w:r>
      </w:ins>
    </w:p>
    <w:p w14:paraId="38C80D4B" w14:textId="77777777" w:rsidR="001104F5" w:rsidRPr="001104F5" w:rsidRDefault="001104F5" w:rsidP="001104F5">
      <w:pPr>
        <w:pStyle w:val="BodyText"/>
        <w:rPr>
          <w:ins w:id="104" w:author="Peter Kito" w:date="2019-09-25T04:35:00Z"/>
        </w:rPr>
      </w:pPr>
      <w:ins w:id="105" w:author="Peter Kito" w:date="2019-09-25T04:35:00Z">
        <w:r w:rsidRPr="001104F5">
          <w:t>The portrayal should be designed for efficiency of operation and avoidance of information overload.</w:t>
        </w:r>
      </w:ins>
    </w:p>
    <w:p w14:paraId="6216B8DF" w14:textId="2FC02A3C" w:rsidR="00F44763" w:rsidRDefault="00F44763" w:rsidP="00F44763">
      <w:pPr>
        <w:pStyle w:val="BodyText"/>
        <w:rPr>
          <w:ins w:id="106" w:author="Peter Kito" w:date="2019-09-25T04:41:00Z"/>
        </w:rPr>
      </w:pPr>
      <w:ins w:id="107" w:author="Peter Kito" w:date="2019-09-24T09:15:00Z">
        <w:r w:rsidRPr="000A6141">
          <w:t>Physical conditions and ergonomics are very important as are workload, shift arrangements and reserve capacity.</w:t>
        </w:r>
      </w:ins>
    </w:p>
    <w:p w14:paraId="0C9C8E7B" w14:textId="0DA6D479" w:rsidR="003C0D43" w:rsidRPr="003C0D43" w:rsidRDefault="003C0D43" w:rsidP="00F44763">
      <w:pPr>
        <w:pStyle w:val="BodyText"/>
        <w:rPr>
          <w:ins w:id="108" w:author="Peter Kito" w:date="2019-09-24T09:15:00Z"/>
          <w:rPrChange w:id="109" w:author="Peter Kito" w:date="2019-09-25T04:44:00Z">
            <w:rPr>
              <w:ins w:id="110" w:author="Peter Kito" w:date="2019-09-24T09:15:00Z"/>
              <w:b/>
            </w:rPr>
          </w:rPrChange>
        </w:rPr>
      </w:pPr>
      <w:ins w:id="111" w:author="Peter Kito" w:date="2019-09-25T04:41:00Z">
        <w:r w:rsidRPr="003C0D43">
          <w:rPr>
            <w:rPrChange w:id="112" w:author="Peter Kito" w:date="2019-09-25T04:44:00Z">
              <w:rPr>
                <w:b/>
                <w:highlight w:val="yellow"/>
              </w:rPr>
            </w:rPrChange>
          </w:rPr>
          <w:t>Human‐</w:t>
        </w:r>
        <w:proofErr w:type="spellStart"/>
        <w:r w:rsidRPr="003C0D43">
          <w:rPr>
            <w:rPrChange w:id="113" w:author="Peter Kito" w:date="2019-09-25T04:44:00Z">
              <w:rPr>
                <w:b/>
                <w:highlight w:val="yellow"/>
              </w:rPr>
            </w:rPrChange>
          </w:rPr>
          <w:t>centered</w:t>
        </w:r>
        <w:proofErr w:type="spellEnd"/>
        <w:r w:rsidRPr="003C0D43">
          <w:rPr>
            <w:rPrChange w:id="114" w:author="Peter Kito" w:date="2019-09-25T04:44:00Z">
              <w:rPr>
                <w:b/>
                <w:highlight w:val="yellow"/>
              </w:rPr>
            </w:rPrChange>
          </w:rPr>
          <w:t xml:space="preserve"> design </w:t>
        </w:r>
      </w:ins>
      <w:ins w:id="115" w:author="Peter Kito" w:date="2019-09-25T04:42:00Z">
        <w:r w:rsidRPr="003C0D43">
          <w:rPr>
            <w:rPrChange w:id="116" w:author="Peter Kito" w:date="2019-09-25T04:44:00Z">
              <w:rPr>
                <w:highlight w:val="yellow"/>
              </w:rPr>
            </w:rPrChange>
          </w:rPr>
          <w:t>(HCD)</w:t>
        </w:r>
      </w:ins>
      <w:ins w:id="117" w:author="Peter Kito" w:date="2019-09-25T04:41:00Z">
        <w:r w:rsidRPr="003C0D43">
          <w:rPr>
            <w:rPrChange w:id="118" w:author="Peter Kito" w:date="2019-09-25T04:44:00Z">
              <w:rPr>
                <w:b/>
                <w:highlight w:val="yellow"/>
              </w:rPr>
            </w:rPrChange>
          </w:rPr>
          <w:t xml:space="preserve"> and an ergonomic approach should be followed. </w:t>
        </w:r>
      </w:ins>
    </w:p>
    <w:p w14:paraId="64314703" w14:textId="59076AC1" w:rsidR="00F44763" w:rsidRDefault="003C0D43" w:rsidP="00C56BF7">
      <w:pPr>
        <w:pStyle w:val="BodyText"/>
        <w:rPr>
          <w:ins w:id="119" w:author="Peter Kito" w:date="2019-09-24T11:01:00Z"/>
        </w:rPr>
      </w:pPr>
      <w:ins w:id="120" w:author="Peter Kito" w:date="2019-09-25T04:43:00Z">
        <w:r w:rsidRPr="003C0D43">
          <w:rPr>
            <w:rPrChange w:id="121" w:author="Peter Kito" w:date="2019-09-25T04:44:00Z">
              <w:rPr>
                <w:highlight w:val="yellow"/>
              </w:rPr>
            </w:rPrChange>
          </w:rPr>
          <w:t xml:space="preserve">MSC.1/Circ.1512 defines </w:t>
        </w:r>
      </w:ins>
      <w:ins w:id="122" w:author="Peter Kito" w:date="2019-09-24T10:59:00Z">
        <w:r w:rsidR="00650A3B" w:rsidRPr="003C0D43">
          <w:t>H</w:t>
        </w:r>
        <w:r w:rsidRPr="003C0D43">
          <w:rPr>
            <w:rPrChange w:id="123" w:author="Peter Kito" w:date="2019-09-25T04:44:00Z">
              <w:rPr>
                <w:highlight w:val="yellow"/>
              </w:rPr>
            </w:rPrChange>
          </w:rPr>
          <w:t xml:space="preserve">CD) </w:t>
        </w:r>
      </w:ins>
      <w:ins w:id="124" w:author="Peter Kito" w:date="2019-09-25T04:44:00Z">
        <w:r w:rsidRPr="003C0D43">
          <w:rPr>
            <w:rPrChange w:id="125" w:author="Peter Kito" w:date="2019-09-25T04:44:00Z">
              <w:rPr>
                <w:highlight w:val="yellow"/>
              </w:rPr>
            </w:rPrChange>
          </w:rPr>
          <w:t>as a</w:t>
        </w:r>
      </w:ins>
      <w:ins w:id="126" w:author="Peter Kito" w:date="2019-09-24T10:59:00Z">
        <w:r w:rsidR="00650A3B" w:rsidRPr="003C0D43">
          <w:t>n approach to system design and development that aims to make interactive systems more usable by focussing on the use of the system; applying human factors, ergonomics and usability knowledge and techniques.</w:t>
        </w:r>
      </w:ins>
    </w:p>
    <w:p w14:paraId="58F0980C" w14:textId="2105DA74" w:rsidR="00DA4C67" w:rsidRPr="00DA4C67" w:rsidRDefault="00DA4C67" w:rsidP="00C56BF7">
      <w:pPr>
        <w:pStyle w:val="BodyText"/>
        <w:rPr>
          <w:ins w:id="127" w:author="Peter Kito" w:date="2019-09-25T04:45:00Z"/>
          <w:rPrChange w:id="128" w:author="Peter Kito" w:date="2019-09-25T04:46:00Z">
            <w:rPr>
              <w:ins w:id="129" w:author="Peter Kito" w:date="2019-09-25T04:45:00Z"/>
              <w:highlight w:val="yellow"/>
            </w:rPr>
          </w:rPrChange>
        </w:rPr>
      </w:pPr>
      <w:ins w:id="130" w:author="Peter Kito" w:date="2019-09-25T04:45:00Z">
        <w:r w:rsidRPr="00DA4C67">
          <w:rPr>
            <w:rPrChange w:id="131" w:author="Peter Kito" w:date="2019-09-25T04:46:00Z">
              <w:rPr>
                <w:highlight w:val="yellow"/>
              </w:rPr>
            </w:rPrChange>
          </w:rPr>
          <w:t>Furthermore:</w:t>
        </w:r>
      </w:ins>
    </w:p>
    <w:p w14:paraId="1FCBA2ED" w14:textId="77777777" w:rsidR="00DA4C67" w:rsidRPr="00DA4C67" w:rsidRDefault="00650A3B">
      <w:pPr>
        <w:pStyle w:val="BodyText"/>
        <w:numPr>
          <w:ilvl w:val="0"/>
          <w:numId w:val="39"/>
        </w:numPr>
        <w:rPr>
          <w:ins w:id="132" w:author="Peter Kito" w:date="2019-09-25T04:45:00Z"/>
          <w:rPrChange w:id="133" w:author="Peter Kito" w:date="2019-09-25T04:46:00Z">
            <w:rPr>
              <w:ins w:id="134" w:author="Peter Kito" w:date="2019-09-25T04:45:00Z"/>
              <w:highlight w:val="yellow"/>
            </w:rPr>
          </w:rPrChange>
        </w:rPr>
        <w:pPrChange w:id="135" w:author="Peter Kito" w:date="2019-09-25T04:45:00Z">
          <w:pPr>
            <w:pStyle w:val="BodyText"/>
          </w:pPr>
        </w:pPrChange>
      </w:pPr>
      <w:ins w:id="136" w:author="Peter Kito" w:date="2019-09-24T11:01:00Z">
        <w:r w:rsidRPr="00DA4C67">
          <w:t>HCD helps to ensure that human facto</w:t>
        </w:r>
        <w:r w:rsidRPr="000B67D0">
          <w:t>rs-related knowledge and techniques in system design and development processes are addressed, thus ensuring that user needs and safety are met. The primary goals of usability and safety through efficiency, effectiveness, risk reduction and satisfaction sho</w:t>
        </w:r>
        <w:r w:rsidRPr="00C713F9">
          <w:t xml:space="preserve">uld always be maintained. </w:t>
        </w:r>
      </w:ins>
    </w:p>
    <w:p w14:paraId="532C90C9" w14:textId="7E75D100" w:rsidR="00650A3B" w:rsidRPr="00C713F9" w:rsidRDefault="00650A3B">
      <w:pPr>
        <w:pStyle w:val="BodyText"/>
        <w:numPr>
          <w:ilvl w:val="0"/>
          <w:numId w:val="39"/>
        </w:numPr>
        <w:rPr>
          <w:ins w:id="137" w:author="Peter Kito" w:date="2019-09-24T11:04:00Z"/>
        </w:rPr>
        <w:pPrChange w:id="138" w:author="Peter Kito" w:date="2019-09-25T04:45:00Z">
          <w:pPr>
            <w:pStyle w:val="BodyText"/>
          </w:pPr>
        </w:pPrChange>
      </w:pPr>
      <w:ins w:id="139" w:author="Peter Kito" w:date="2019-09-24T11:01:00Z">
        <w:r w:rsidRPr="00DA4C67">
          <w:t>Key elements of HCD are the involvement of multi-disciplinary teams including users and an iterative approach to design. HCD is driven by knowledge about use, derived from evaluation and testing with users, the results of whic</w:t>
        </w:r>
        <w:r w:rsidRPr="00C713F9">
          <w:t>h drive a formal feedback loop in each of the design stages to ensure usability and safety. E-navigation systems should aim to ensure that navigational and associated tasks are effectively supported, with usability being the measure that is tested to ensure that this is achieved.</w:t>
        </w:r>
      </w:ins>
    </w:p>
    <w:p w14:paraId="332D2D00" w14:textId="1F203074" w:rsidR="00DB7236" w:rsidRDefault="00DB7236" w:rsidP="00C56BF7">
      <w:pPr>
        <w:pStyle w:val="BodyText"/>
        <w:rPr>
          <w:ins w:id="140" w:author="Peter Kito" w:date="2019-09-25T08:52:00Z"/>
        </w:rPr>
      </w:pPr>
      <w:ins w:id="141" w:author="Peter Kito" w:date="2019-09-24T11:04:00Z">
        <w:r w:rsidRPr="00C713F9">
          <w:t xml:space="preserve">More detailed information can be found in </w:t>
        </w:r>
        <w:r w:rsidRPr="00DA4C67">
          <w:rPr>
            <w:rPrChange w:id="142" w:author="Peter Kito" w:date="2019-09-25T04:46:00Z">
              <w:rPr>
                <w:highlight w:val="green"/>
              </w:rPr>
            </w:rPrChange>
          </w:rPr>
          <w:t>MSC.1/Circ.1512</w:t>
        </w:r>
        <w:r w:rsidRPr="00DA4C67">
          <w:t>.</w:t>
        </w:r>
      </w:ins>
    </w:p>
    <w:p w14:paraId="5BC3F6B1" w14:textId="2A13C66F" w:rsidR="00C30E5B" w:rsidRPr="005B1BC7" w:rsidRDefault="00C30E5B" w:rsidP="00C56BF7">
      <w:pPr>
        <w:pStyle w:val="BodyText"/>
      </w:pPr>
      <w:ins w:id="143" w:author="Peter Kito" w:date="2019-09-25T08:52:00Z">
        <w:r w:rsidRPr="00C30E5B">
          <w:t>There is further guidance emerging from NCSR6.</w:t>
        </w:r>
      </w:ins>
    </w:p>
    <w:p w14:paraId="4EEB138C" w14:textId="62E4BB99" w:rsidR="00C56BF7" w:rsidRPr="005B1BC7" w:rsidRDefault="00C56BF7" w:rsidP="00C56BF7">
      <w:pPr>
        <w:pStyle w:val="BodyText"/>
      </w:pPr>
      <w:r w:rsidRPr="005B1BC7">
        <w:rPr>
          <w:b/>
        </w:rPr>
        <w:t>IEC 61294 -2</w:t>
      </w:r>
      <w:r w:rsidRPr="005B1BC7">
        <w:t xml:space="preserve">, </w:t>
      </w:r>
      <w:r w:rsidRPr="005B1BC7">
        <w:rPr>
          <w:i/>
        </w:rPr>
        <w:t>Integrated Navigation Systems (INS) – Operational and performance requirements, methods of testing and required test results, 2009</w:t>
      </w:r>
      <w:r w:rsidR="00837EB3" w:rsidRPr="005B1BC7">
        <w:rPr>
          <w:i/>
        </w:rPr>
        <w:t>.</w:t>
      </w:r>
    </w:p>
    <w:p w14:paraId="2B59C4D7" w14:textId="7B3B1C1D" w:rsidR="00C56BF7" w:rsidRPr="005B1BC7" w:rsidRDefault="00C56BF7" w:rsidP="00C56BF7">
      <w:pPr>
        <w:pStyle w:val="BodyText"/>
      </w:pPr>
      <w:r w:rsidRPr="005B1BC7">
        <w:t xml:space="preserve">This standard specifies the minimum requirements for the design, manufacture, integration, methods of testing and required test results for an integrated navigation system (INS) to comply with the IMO requirements of Resolution MSC 252(83). </w:t>
      </w:r>
      <w:r w:rsidR="00837EB3" w:rsidRPr="005B1BC7">
        <w:t xml:space="preserve"> </w:t>
      </w:r>
      <w:r w:rsidRPr="005B1BC7">
        <w:t>Specific guidance related to presentation and display considerations is provided in:</w:t>
      </w:r>
    </w:p>
    <w:p w14:paraId="2DE143EC" w14:textId="493F211C" w:rsidR="00C56BF7" w:rsidRPr="005B1BC7" w:rsidRDefault="00C56BF7" w:rsidP="00837EB3">
      <w:pPr>
        <w:pStyle w:val="Bullet1"/>
      </w:pPr>
      <w:r w:rsidRPr="005B1BC7">
        <w:rPr>
          <w:highlight w:val="lightGray"/>
        </w:rPr>
        <w:t>Section 6.4 - Functional r</w:t>
      </w:r>
      <w:r w:rsidR="00837EB3" w:rsidRPr="005B1BC7">
        <w:rPr>
          <w:highlight w:val="lightGray"/>
        </w:rPr>
        <w:t>equirements for displays of INS</w:t>
      </w:r>
      <w:r w:rsidR="00837EB3" w:rsidRPr="005B1BC7">
        <w:t>;</w:t>
      </w:r>
    </w:p>
    <w:p w14:paraId="35F78A14" w14:textId="15E60A36" w:rsidR="00C56BF7" w:rsidRPr="005B1BC7" w:rsidRDefault="00C56BF7" w:rsidP="00837EB3">
      <w:pPr>
        <w:pStyle w:val="Bullet1"/>
      </w:pPr>
      <w:r w:rsidRPr="005B1BC7">
        <w:rPr>
          <w:highlight w:val="lightGray"/>
        </w:rPr>
        <w:t>Section 6.5 - Human Machine Interface (HMI)</w:t>
      </w:r>
      <w:r w:rsidR="00837EB3" w:rsidRPr="005B1BC7">
        <w:t>;</w:t>
      </w:r>
    </w:p>
    <w:p w14:paraId="7478F6D5" w14:textId="08BC757C" w:rsidR="00C56BF7" w:rsidRPr="005B1BC7" w:rsidRDefault="00C56BF7" w:rsidP="00837EB3">
      <w:pPr>
        <w:pStyle w:val="Bullet1"/>
      </w:pPr>
      <w:r w:rsidRPr="005B1BC7">
        <w:rPr>
          <w:highlight w:val="lightGray"/>
        </w:rPr>
        <w:t xml:space="preserve">Section </w:t>
      </w:r>
      <w:r w:rsidR="00837EB3" w:rsidRPr="005B1BC7">
        <w:rPr>
          <w:highlight w:val="lightGray"/>
        </w:rPr>
        <w:t>7 (Module C) - Alert Management</w:t>
      </w:r>
      <w:r w:rsidR="00837EB3" w:rsidRPr="005B1BC7">
        <w:t>;</w:t>
      </w:r>
    </w:p>
    <w:p w14:paraId="133B6AEA" w14:textId="1CCF13FD" w:rsidR="00C658EC" w:rsidRDefault="00C56BF7" w:rsidP="00C658EC">
      <w:pPr>
        <w:pStyle w:val="Bullet1"/>
        <w:rPr>
          <w:ins w:id="144" w:author="Peter Kito" w:date="2019-09-24T09:07:00Z"/>
        </w:rPr>
      </w:pPr>
      <w:r w:rsidRPr="005B1BC7">
        <w:rPr>
          <w:highlight w:val="lightGray"/>
        </w:rPr>
        <w:t>Annex D – Display Default Configurations</w:t>
      </w:r>
      <w:r w:rsidR="00837EB3" w:rsidRPr="005B1BC7">
        <w:t>.</w:t>
      </w:r>
    </w:p>
    <w:p w14:paraId="7759BF7E" w14:textId="77777777" w:rsidR="00C658EC" w:rsidRDefault="00C658EC" w:rsidP="00C658EC">
      <w:pPr>
        <w:pStyle w:val="Bullet1"/>
      </w:pPr>
    </w:p>
    <w:p w14:paraId="4F3E7F97" w14:textId="79B494E7" w:rsidR="00C658EC" w:rsidRDefault="000B67D0" w:rsidP="00C658EC">
      <w:pPr>
        <w:pStyle w:val="Heading1"/>
        <w:rPr>
          <w:ins w:id="145" w:author="Peter Kito" w:date="2019-09-25T04:47:00Z"/>
        </w:rPr>
      </w:pPr>
      <w:bookmarkStart w:id="146" w:name="_Toc445738972"/>
      <w:ins w:id="147" w:author="Peter Kito" w:date="2019-09-25T04:50:00Z">
        <w:r>
          <w:t>EXAMPLES OF ITEMS THAT MAY CONTRIBUTE TO A GOOD PORTRAYAL</w:t>
        </w:r>
      </w:ins>
    </w:p>
    <w:p w14:paraId="60FF27E6" w14:textId="77777777" w:rsidR="000B67D0" w:rsidRDefault="000B67D0">
      <w:pPr>
        <w:pStyle w:val="Heading1separatationline"/>
        <w:rPr>
          <w:ins w:id="148" w:author="Peter Kito" w:date="2019-09-25T04:48:00Z"/>
        </w:rPr>
        <w:pPrChange w:id="149" w:author="Peter Kito" w:date="2019-09-25T04:47:00Z">
          <w:pPr>
            <w:pStyle w:val="Heading1"/>
          </w:pPr>
        </w:pPrChange>
      </w:pPr>
    </w:p>
    <w:p w14:paraId="55F131E1" w14:textId="28636FCC" w:rsidR="00804118" w:rsidRDefault="00243CF3">
      <w:pPr>
        <w:pStyle w:val="BodyText"/>
        <w:numPr>
          <w:ilvl w:val="0"/>
          <w:numId w:val="40"/>
        </w:numPr>
        <w:rPr>
          <w:ins w:id="150" w:author="Peter Kito" w:date="2019-09-25T06:13:00Z"/>
        </w:rPr>
        <w:pPrChange w:id="151" w:author="Peter Kito" w:date="2019-09-25T06:13:00Z">
          <w:pPr>
            <w:pStyle w:val="Heading1"/>
          </w:pPr>
        </w:pPrChange>
      </w:pPr>
      <w:ins w:id="152" w:author="Peter Kito" w:date="2019-09-25T06:08:00Z">
        <w:r>
          <w:t>The purpose of a good portrayal is to i</w:t>
        </w:r>
      </w:ins>
      <w:ins w:id="153" w:author="Peter Kito" w:date="2019-09-25T05:22:00Z">
        <w:r w:rsidR="00C713F9">
          <w:t>mprove safety and effic</w:t>
        </w:r>
        <w:r w:rsidR="007B0F98">
          <w:t>iency</w:t>
        </w:r>
      </w:ins>
      <w:ins w:id="154" w:author="Peter Kito" w:date="2019-09-25T06:25:00Z">
        <w:r w:rsidR="007B0F98">
          <w:t>.</w:t>
        </w:r>
      </w:ins>
    </w:p>
    <w:p w14:paraId="5BB323E3" w14:textId="77777777" w:rsidR="007B0F98" w:rsidRDefault="007B0F98">
      <w:pPr>
        <w:pStyle w:val="BodyText"/>
        <w:ind w:left="360"/>
        <w:rPr>
          <w:ins w:id="155" w:author="Peter Kito" w:date="2019-09-25T06:26:00Z"/>
        </w:rPr>
        <w:pPrChange w:id="156" w:author="Peter Kito" w:date="2019-09-25T06:27:00Z">
          <w:pPr>
            <w:pStyle w:val="Heading1"/>
          </w:pPr>
        </w:pPrChange>
      </w:pPr>
    </w:p>
    <w:p w14:paraId="0274AC50" w14:textId="5185CE26" w:rsidR="007B0F98" w:rsidRDefault="004522C5">
      <w:pPr>
        <w:pStyle w:val="BodyText"/>
        <w:numPr>
          <w:ilvl w:val="0"/>
          <w:numId w:val="40"/>
        </w:numPr>
        <w:rPr>
          <w:ins w:id="157" w:author="Peter Kito" w:date="2019-09-25T06:26:00Z"/>
        </w:rPr>
        <w:pPrChange w:id="158" w:author="Peter Kito" w:date="2019-09-25T06:27:00Z">
          <w:pPr>
            <w:pStyle w:val="Heading1"/>
          </w:pPr>
        </w:pPrChange>
      </w:pPr>
      <w:ins w:id="159" w:author="Peter Kito" w:date="2019-09-25T06:27:00Z">
        <w:r>
          <w:t>A good portrayal should define the area of interest.</w:t>
        </w:r>
      </w:ins>
    </w:p>
    <w:p w14:paraId="310EFBF8" w14:textId="09C4BDD4" w:rsidR="00577C1E" w:rsidRDefault="00804118">
      <w:pPr>
        <w:pStyle w:val="BodyText"/>
        <w:numPr>
          <w:ilvl w:val="0"/>
          <w:numId w:val="40"/>
        </w:numPr>
        <w:rPr>
          <w:ins w:id="160" w:author="Peter Kito" w:date="2019-09-25T05:25:00Z"/>
        </w:rPr>
        <w:pPrChange w:id="161" w:author="Peter Kito" w:date="2019-09-25T06:13:00Z">
          <w:pPr>
            <w:pStyle w:val="Heading1"/>
          </w:pPr>
        </w:pPrChange>
      </w:pPr>
      <w:ins w:id="162" w:author="Peter Kito" w:date="2019-09-25T06:09:00Z">
        <w:r>
          <w:t xml:space="preserve">Furthermore, </w:t>
        </w:r>
      </w:ins>
      <w:ins w:id="163" w:author="Peter Kito" w:date="2019-09-25T06:26:00Z">
        <w:r w:rsidR="007B0F98">
          <w:t xml:space="preserve">a good portrayal should </w:t>
        </w:r>
      </w:ins>
      <w:ins w:id="164" w:author="Peter Kito" w:date="2019-09-25T06:09:00Z">
        <w:r>
          <w:t>p</w:t>
        </w:r>
      </w:ins>
      <w:ins w:id="165" w:author="Peter Kito" w:date="2019-09-25T05:23:00Z">
        <w:r w:rsidR="00C713F9">
          <w:t>rovide information when needed and where needed</w:t>
        </w:r>
      </w:ins>
      <w:ins w:id="166" w:author="Peter Kito" w:date="2019-09-25T06:09:00Z">
        <w:r>
          <w:t>.</w:t>
        </w:r>
      </w:ins>
    </w:p>
    <w:p w14:paraId="08662B75" w14:textId="27B0D4CB" w:rsidR="00804118" w:rsidRDefault="004522C5">
      <w:pPr>
        <w:pStyle w:val="BodyText"/>
        <w:numPr>
          <w:ilvl w:val="0"/>
          <w:numId w:val="41"/>
        </w:numPr>
        <w:rPr>
          <w:ins w:id="167" w:author="Peter Kito" w:date="2019-09-25T06:13:00Z"/>
        </w:rPr>
        <w:pPrChange w:id="168" w:author="Peter Kito" w:date="2019-09-25T06:13:00Z">
          <w:pPr>
            <w:pStyle w:val="Heading1"/>
          </w:pPr>
        </w:pPrChange>
      </w:pPr>
      <w:ins w:id="169" w:author="Peter Kito" w:date="2019-09-25T06:28:00Z">
        <w:r>
          <w:t>This may require and/or a</w:t>
        </w:r>
      </w:ins>
      <w:ins w:id="170" w:author="Peter Kito" w:date="2019-09-25T05:26:00Z">
        <w:r w:rsidR="00577C1E">
          <w:t>llow</w:t>
        </w:r>
        <w:r>
          <w:t xml:space="preserve"> longer term tactical planning</w:t>
        </w:r>
      </w:ins>
      <w:ins w:id="171" w:author="Peter Kito" w:date="2019-09-25T06:28:00Z">
        <w:r>
          <w:t>.</w:t>
        </w:r>
      </w:ins>
    </w:p>
    <w:p w14:paraId="26E534F5" w14:textId="46B59F5B" w:rsidR="00577C1E" w:rsidRDefault="00804118">
      <w:pPr>
        <w:pStyle w:val="BodyText"/>
        <w:numPr>
          <w:ilvl w:val="0"/>
          <w:numId w:val="40"/>
        </w:numPr>
        <w:rPr>
          <w:ins w:id="172" w:author="Peter Kito" w:date="2019-09-25T05:31:00Z"/>
        </w:rPr>
        <w:pPrChange w:id="173" w:author="Peter Kito" w:date="2019-09-25T05:28:00Z">
          <w:pPr>
            <w:pStyle w:val="Heading1"/>
          </w:pPr>
        </w:pPrChange>
      </w:pPr>
      <w:ins w:id="174" w:author="Peter Kito" w:date="2019-09-25T06:16:00Z">
        <w:r>
          <w:t xml:space="preserve">Describe </w:t>
        </w:r>
      </w:ins>
      <w:ins w:id="175" w:author="Peter Kito" w:date="2019-09-25T05:28:00Z">
        <w:r>
          <w:t>the need to establish</w:t>
        </w:r>
        <w:r w:rsidR="00577C1E">
          <w:t xml:space="preserve"> efficient and robust communication means, other than AIS</w:t>
        </w:r>
      </w:ins>
      <w:ins w:id="176" w:author="Peter Kito" w:date="2019-09-25T05:31:00Z">
        <w:r w:rsidR="00FA67E0">
          <w:t>, for the system operatio</w:t>
        </w:r>
        <w:r>
          <w:t>n</w:t>
        </w:r>
      </w:ins>
      <w:ins w:id="177" w:author="Peter Kito" w:date="2019-09-25T06:16:00Z">
        <w:r>
          <w:t>.</w:t>
        </w:r>
      </w:ins>
      <w:ins w:id="178" w:author="Peter Kito" w:date="2019-09-25T05:31:00Z">
        <w:r w:rsidR="00FA67E0">
          <w:t xml:space="preserve"> </w:t>
        </w:r>
      </w:ins>
    </w:p>
    <w:p w14:paraId="3AA3B963" w14:textId="16CF3C9E" w:rsidR="00FA67E0" w:rsidRDefault="00323DC4">
      <w:pPr>
        <w:pStyle w:val="BodyText"/>
        <w:numPr>
          <w:ilvl w:val="0"/>
          <w:numId w:val="40"/>
        </w:numPr>
        <w:rPr>
          <w:ins w:id="179" w:author="Peter Kito" w:date="2019-09-25T05:33:00Z"/>
        </w:rPr>
        <w:pPrChange w:id="180" w:author="Peter Kito" w:date="2019-09-25T05:28:00Z">
          <w:pPr>
            <w:pStyle w:val="Heading1"/>
          </w:pPr>
        </w:pPrChange>
      </w:pPr>
      <w:ins w:id="181" w:author="Peter Kito" w:date="2019-09-25T05:55:00Z">
        <w:r>
          <w:t>A good portrayal lessens the</w:t>
        </w:r>
      </w:ins>
      <w:ins w:id="182" w:author="Peter Kito" w:date="2019-09-25T05:32:00Z">
        <w:r w:rsidR="00FA67E0">
          <w:t xml:space="preserve"> risk of VTS Operators setting up their equipment in inconsistent ways. </w:t>
        </w:r>
      </w:ins>
    </w:p>
    <w:p w14:paraId="4601DA9D" w14:textId="77777777" w:rsidR="00AC5DD3" w:rsidRDefault="00AC5DD3">
      <w:pPr>
        <w:pStyle w:val="BodyText"/>
        <w:numPr>
          <w:ilvl w:val="0"/>
          <w:numId w:val="40"/>
        </w:numPr>
        <w:rPr>
          <w:ins w:id="183" w:author="Peter Kito" w:date="2019-09-25T05:59:00Z"/>
        </w:rPr>
        <w:pPrChange w:id="184" w:author="Peter Kito" w:date="2019-09-25T05:28:00Z">
          <w:pPr>
            <w:pStyle w:val="Heading1"/>
          </w:pPr>
        </w:pPrChange>
      </w:pPr>
      <w:ins w:id="185" w:author="Peter Kito" w:date="2019-09-25T05:57:00Z">
        <w:r>
          <w:t xml:space="preserve">Several roles may be defined within a portrayal including VTS Operators and Supervisors. </w:t>
        </w:r>
      </w:ins>
    </w:p>
    <w:p w14:paraId="00FC2F02" w14:textId="77777777" w:rsidR="003F7AA6" w:rsidRDefault="00152294" w:rsidP="00152294">
      <w:pPr>
        <w:pStyle w:val="BodyText"/>
        <w:numPr>
          <w:ilvl w:val="0"/>
          <w:numId w:val="40"/>
        </w:numPr>
        <w:rPr>
          <w:ins w:id="186" w:author="Peter Kito" w:date="2019-09-25T06:30:00Z"/>
        </w:rPr>
      </w:pPr>
      <w:ins w:id="187" w:author="Peter Kito" w:date="2019-09-25T05:40:00Z">
        <w:r>
          <w:t>Consideration needs to be given to ergonomic factors with regard</w:t>
        </w:r>
      </w:ins>
      <w:ins w:id="188" w:author="Peter Kito" w:date="2019-09-25T05:41:00Z">
        <w:r>
          <w:t xml:space="preserve">s to portrayal to optimise </w:t>
        </w:r>
      </w:ins>
      <w:ins w:id="189" w:author="Peter Kito" w:date="2019-09-25T05:40:00Z">
        <w:r>
          <w:t>technology-based workflow and mitigate the risks of VTS Operat</w:t>
        </w:r>
      </w:ins>
      <w:ins w:id="190" w:author="Peter Kito" w:date="2019-09-25T05:42:00Z">
        <w:r>
          <w:t>or fatigue and distraction.</w:t>
        </w:r>
      </w:ins>
      <w:ins w:id="191" w:author="Peter Kito" w:date="2019-09-25T05:40:00Z">
        <w:r>
          <w:t xml:space="preserve"> </w:t>
        </w:r>
      </w:ins>
    </w:p>
    <w:p w14:paraId="70A01049" w14:textId="6138971A" w:rsidR="0046499F" w:rsidRDefault="00180EC9" w:rsidP="0046499F">
      <w:pPr>
        <w:pStyle w:val="BodyText"/>
        <w:numPr>
          <w:ilvl w:val="0"/>
          <w:numId w:val="40"/>
        </w:numPr>
        <w:rPr>
          <w:ins w:id="192" w:author="Peter Kito" w:date="2019-09-25T06:19:00Z"/>
        </w:rPr>
      </w:pPr>
      <w:ins w:id="193" w:author="Peter Kito" w:date="2019-09-25T06:32:00Z">
        <w:r>
          <w:t xml:space="preserve">The purpose of a good portrayal is to minimize </w:t>
        </w:r>
      </w:ins>
      <w:ins w:id="194" w:author="Peter Kito" w:date="2019-09-25T06:30:00Z">
        <w:r>
          <w:t xml:space="preserve">the administrative </w:t>
        </w:r>
      </w:ins>
      <w:ins w:id="195" w:author="Peter Kito" w:date="2019-09-25T06:33:00Z">
        <w:r>
          <w:t>tasks as much as possible.</w:t>
        </w:r>
      </w:ins>
    </w:p>
    <w:p w14:paraId="4FA47F4B" w14:textId="65A416CC" w:rsidR="00901A1D" w:rsidRDefault="00152294" w:rsidP="00152294">
      <w:pPr>
        <w:pStyle w:val="BodyText"/>
        <w:numPr>
          <w:ilvl w:val="0"/>
          <w:numId w:val="40"/>
        </w:numPr>
        <w:rPr>
          <w:ins w:id="196" w:author="Peter Kito" w:date="2019-09-25T08:47:00Z"/>
        </w:rPr>
      </w:pPr>
      <w:ins w:id="197" w:author="Peter Kito" w:date="2019-09-25T05:40:00Z">
        <w:r>
          <w:t xml:space="preserve">The human element and associated human factors must be in the </w:t>
        </w:r>
      </w:ins>
      <w:ins w:id="198" w:author="Peter Kito" w:date="2019-09-25T05:42:00Z">
        <w:r>
          <w:t>centre with the technology</w:t>
        </w:r>
      </w:ins>
      <w:ins w:id="199" w:author="Peter Kito" w:date="2019-09-25T05:40:00Z">
        <w:r>
          <w:t xml:space="preserve"> working for the VTS Operator. </w:t>
        </w:r>
      </w:ins>
    </w:p>
    <w:p w14:paraId="7863EAFA" w14:textId="27174D27" w:rsidR="00092173" w:rsidRPr="00C30E5B" w:rsidRDefault="00092173">
      <w:pPr>
        <w:pStyle w:val="Bullet1"/>
        <w:numPr>
          <w:ilvl w:val="0"/>
          <w:numId w:val="40"/>
        </w:numPr>
        <w:rPr>
          <w:ins w:id="200" w:author="Peter Kito" w:date="2019-09-25T06:04:00Z"/>
        </w:rPr>
        <w:pPrChange w:id="201" w:author="Peter Kito" w:date="2019-09-25T08:48:00Z">
          <w:pPr>
            <w:pStyle w:val="BodyText"/>
            <w:numPr>
              <w:numId w:val="40"/>
            </w:numPr>
            <w:ind w:left="360" w:hanging="360"/>
          </w:pPr>
        </w:pPrChange>
      </w:pPr>
      <w:ins w:id="202" w:author="Peter Kito" w:date="2019-09-25T08:48:00Z">
        <w:r w:rsidRPr="00C30E5B">
          <w:rPr>
            <w:rPrChange w:id="203" w:author="Peter Kito" w:date="2019-09-25T08:53:00Z">
              <w:rPr>
                <w:highlight w:val="yellow"/>
              </w:rPr>
            </w:rPrChange>
          </w:rPr>
          <w:t>Where possible, data should be validated before being presented to the user (e.g. ignore obvious wrong measurements, etc.).</w:t>
        </w:r>
      </w:ins>
    </w:p>
    <w:p w14:paraId="77A1E7B6" w14:textId="0771632F" w:rsidR="006B13B7" w:rsidRDefault="006B13B7" w:rsidP="003F7AA6">
      <w:pPr>
        <w:pStyle w:val="BodyText"/>
        <w:numPr>
          <w:ilvl w:val="0"/>
          <w:numId w:val="40"/>
        </w:numPr>
        <w:rPr>
          <w:ins w:id="204" w:author="Peter Kito" w:date="2019-09-25T06:03:00Z"/>
        </w:rPr>
      </w:pPr>
      <w:ins w:id="205" w:author="Peter Kito" w:date="2019-09-25T06:04:00Z">
        <w:r>
          <w:t>VTS equipment should facilitate the portrayal of the right information at the right</w:t>
        </w:r>
        <w:r w:rsidR="00994D5E">
          <w:t xml:space="preserve"> time to assist in the on</w:t>
        </w:r>
      </w:ins>
      <w:ins w:id="206" w:author="Peter Kito" w:date="2019-09-25T06:34:00Z">
        <w:r w:rsidR="00994D5E">
          <w:t xml:space="preserve">-hand </w:t>
        </w:r>
      </w:ins>
      <w:ins w:id="207" w:author="Peter Kito" w:date="2019-09-25T06:04:00Z">
        <w:r>
          <w:t>decision making process; the need to negotiate extensive menu systems to reach relevant data must be minimized.</w:t>
        </w:r>
      </w:ins>
    </w:p>
    <w:p w14:paraId="6629488A" w14:textId="17598B90" w:rsidR="00152294" w:rsidRDefault="003F7AA6" w:rsidP="00152294">
      <w:pPr>
        <w:pStyle w:val="BodyText"/>
        <w:numPr>
          <w:ilvl w:val="0"/>
          <w:numId w:val="40"/>
        </w:numPr>
        <w:rPr>
          <w:ins w:id="208" w:author="Peter Kito" w:date="2019-09-25T05:40:00Z"/>
        </w:rPr>
      </w:pPr>
      <w:ins w:id="209" w:author="Peter Kito" w:date="2019-09-25T06:24:00Z">
        <w:r>
          <w:t xml:space="preserve">In a portrayal, a distinction should be made between </w:t>
        </w:r>
      </w:ins>
      <w:ins w:id="210" w:author="Peter Kito" w:date="2019-09-25T05:40:00Z">
        <w:r w:rsidR="00152294">
          <w:t>ope</w:t>
        </w:r>
      </w:ins>
      <w:ins w:id="211" w:author="Peter Kito" w:date="2019-09-25T05:46:00Z">
        <w:r w:rsidR="00152294">
          <w:t>rational alarms (related to navigation safety) and system alarms (related to technica</w:t>
        </w:r>
        <w:r w:rsidR="002F2750">
          <w:t xml:space="preserve">l deficiencies with the </w:t>
        </w:r>
      </w:ins>
      <w:ins w:id="212" w:author="Peter Kito" w:date="2019-09-25T05:47:00Z">
        <w:r w:rsidR="002F2750">
          <w:t>operating system).</w:t>
        </w:r>
      </w:ins>
    </w:p>
    <w:p w14:paraId="279008D7" w14:textId="7DE45AE6" w:rsidR="00152294" w:rsidRDefault="002F2750" w:rsidP="00152294">
      <w:pPr>
        <w:pStyle w:val="BodyText"/>
        <w:numPr>
          <w:ilvl w:val="0"/>
          <w:numId w:val="40"/>
        </w:numPr>
        <w:rPr>
          <w:ins w:id="213" w:author="Peter Kito" w:date="2019-09-25T06:25:00Z"/>
        </w:rPr>
      </w:pPr>
      <w:ins w:id="214" w:author="Peter Kito" w:date="2019-09-25T05:48:00Z">
        <w:r>
          <w:t>System warnings and alarms should be configured and displayed in an appropriate manner to ensure that they are relevant to VTS Operators.</w:t>
        </w:r>
      </w:ins>
    </w:p>
    <w:p w14:paraId="563CCB1F" w14:textId="77777777" w:rsidR="00D04437" w:rsidRDefault="00D04437" w:rsidP="00D04437">
      <w:pPr>
        <w:pStyle w:val="BodyText"/>
        <w:numPr>
          <w:ilvl w:val="0"/>
          <w:numId w:val="40"/>
        </w:numPr>
        <w:rPr>
          <w:ins w:id="215" w:author="Peter Kito" w:date="2019-09-25T06:25:00Z"/>
        </w:rPr>
      </w:pPr>
      <w:ins w:id="216" w:author="Peter Kito" w:date="2019-09-25T06:25:00Z">
        <w:r>
          <w:t xml:space="preserve">A log of warning and alarms should be maintained for future reference and audit purposes. </w:t>
        </w:r>
      </w:ins>
    </w:p>
    <w:p w14:paraId="3AA1EA23" w14:textId="77777777" w:rsidR="0046499F" w:rsidRDefault="0046499F" w:rsidP="0046499F">
      <w:pPr>
        <w:pStyle w:val="BodyText"/>
        <w:numPr>
          <w:ilvl w:val="0"/>
          <w:numId w:val="40"/>
        </w:numPr>
        <w:rPr>
          <w:ins w:id="217" w:author="Peter Kito" w:date="2019-09-25T11:12:00Z"/>
        </w:rPr>
      </w:pPr>
      <w:ins w:id="218" w:author="Peter Kito" w:date="2019-09-25T06:29:00Z">
        <w:r w:rsidRPr="004A462D">
          <w:t xml:space="preserve">A portrayal should not restrict </w:t>
        </w:r>
        <w:r w:rsidRPr="003F7AA6">
          <w:t xml:space="preserve">the innovation of equipment manufacturers and unnecessarily interfere with the individual operational </w:t>
        </w:r>
        <w:r w:rsidRPr="004A462D">
          <w:t xml:space="preserve">and risk based requirements of individual VTS Authorities. </w:t>
        </w:r>
      </w:ins>
    </w:p>
    <w:p w14:paraId="211A91FC" w14:textId="234BDF64" w:rsidR="001670D4" w:rsidRPr="004A462D" w:rsidRDefault="001670D4" w:rsidP="0046499F">
      <w:pPr>
        <w:pStyle w:val="BodyText"/>
        <w:numPr>
          <w:ilvl w:val="0"/>
          <w:numId w:val="40"/>
        </w:numPr>
        <w:rPr>
          <w:ins w:id="219" w:author="Peter Kito" w:date="2019-09-25T06:29:00Z"/>
        </w:rPr>
      </w:pPr>
      <w:ins w:id="220" w:author="Peter Kito" w:date="2019-09-25T11:12:00Z">
        <w:r>
          <w:t>A portrayal may also contain con</w:t>
        </w:r>
      </w:ins>
      <w:ins w:id="221" w:author="Peter Kito" w:date="2019-09-25T11:13:00Z">
        <w:r>
          <w:t>s</w:t>
        </w:r>
      </w:ins>
      <w:ins w:id="222" w:author="Peter Kito" w:date="2019-09-25T11:12:00Z">
        <w:r>
          <w:t>id</w:t>
        </w:r>
      </w:ins>
      <w:ins w:id="223" w:author="Peter Kito" w:date="2019-09-25T11:13:00Z">
        <w:r>
          <w:t>e</w:t>
        </w:r>
      </w:ins>
      <w:ins w:id="224" w:author="Peter Kito" w:date="2019-09-25T11:12:00Z">
        <w:r>
          <w:t>rations</w:t>
        </w:r>
      </w:ins>
      <w:ins w:id="225" w:author="Peter Kito" w:date="2019-09-25T11:13:00Z">
        <w:r>
          <w:t xml:space="preserve"> regarding system failures and recovery.</w:t>
        </w:r>
      </w:ins>
      <w:ins w:id="226" w:author="Peter Kito" w:date="2019-09-25T11:12:00Z">
        <w:r>
          <w:t xml:space="preserve"> </w:t>
        </w:r>
      </w:ins>
    </w:p>
    <w:p w14:paraId="24DA337A" w14:textId="77777777" w:rsidR="00D04437" w:rsidRDefault="00D04437">
      <w:pPr>
        <w:pStyle w:val="BodyText"/>
        <w:ind w:left="360"/>
        <w:rPr>
          <w:ins w:id="227" w:author="Peter Kito" w:date="2019-09-25T05:40:00Z"/>
        </w:rPr>
        <w:pPrChange w:id="228" w:author="Peter Kito" w:date="2019-09-25T06:25:00Z">
          <w:pPr>
            <w:pStyle w:val="BodyText"/>
            <w:numPr>
              <w:numId w:val="40"/>
            </w:numPr>
            <w:ind w:left="360" w:hanging="360"/>
          </w:pPr>
        </w:pPrChange>
      </w:pPr>
    </w:p>
    <w:p w14:paraId="56698F50" w14:textId="77777777" w:rsidR="0041579B" w:rsidRPr="005B1BC7" w:rsidRDefault="0041579B" w:rsidP="0041579B">
      <w:pPr>
        <w:pStyle w:val="Heading1"/>
      </w:pPr>
      <w:r w:rsidRPr="005B1BC7">
        <w:t>DEFINITIONS &amp; ACRONYMS</w:t>
      </w:r>
      <w:bookmarkEnd w:id="146"/>
    </w:p>
    <w:p w14:paraId="2AABC987" w14:textId="77777777" w:rsidR="0041579B" w:rsidRPr="005B1BC7" w:rsidRDefault="0041579B" w:rsidP="0041579B">
      <w:pPr>
        <w:pStyle w:val="Heading1separatationline"/>
      </w:pPr>
    </w:p>
    <w:p w14:paraId="1B5F153D" w14:textId="77777777" w:rsidR="0041579B" w:rsidRPr="005B1BC7" w:rsidRDefault="0041579B" w:rsidP="0041579B">
      <w:pPr>
        <w:pStyle w:val="Heading2"/>
      </w:pPr>
      <w:bookmarkStart w:id="229" w:name="_Toc445738973"/>
      <w:r w:rsidRPr="005B1BC7">
        <w:t>Definitions</w:t>
      </w:r>
      <w:bookmarkEnd w:id="229"/>
    </w:p>
    <w:p w14:paraId="29BE8CCB" w14:textId="77777777" w:rsidR="0041579B" w:rsidRPr="005B1BC7" w:rsidRDefault="0041579B" w:rsidP="0041579B">
      <w:pPr>
        <w:pStyle w:val="Heading2separationline"/>
      </w:pPr>
    </w:p>
    <w:p w14:paraId="0E2C141A" w14:textId="77777777" w:rsidR="0041579B" w:rsidRPr="005B1BC7" w:rsidRDefault="0041579B" w:rsidP="0041579B">
      <w:pPr>
        <w:pStyle w:val="BodyText"/>
      </w:pPr>
      <w:r w:rsidRPr="005B1BC7">
        <w:t>In conjunction with this Guideline, there is benefit in using agreed terminology, in order to have a clear understanding of what various terms mean.  This is particularly important when making a distinction between such terms as data and information, as well as display, presentation and portrayal.</w:t>
      </w:r>
    </w:p>
    <w:p w14:paraId="4C0BE071" w14:textId="77777777" w:rsidR="0041579B" w:rsidRPr="005B1BC7" w:rsidRDefault="0041579B" w:rsidP="0041579B">
      <w:pPr>
        <w:pStyle w:val="BodyText"/>
      </w:pPr>
      <w:r w:rsidRPr="005B1BC7">
        <w:t>The following terms are defined based on what is contained in widely recognized dictionaries or technical references.  This includes the Oxford English Dictionary,</w:t>
      </w:r>
      <w:r w:rsidRPr="005B1BC7">
        <w:rPr>
          <w:rStyle w:val="FootnoteReference"/>
        </w:rPr>
        <w:footnoteReference w:id="18"/>
      </w:r>
      <w:r w:rsidRPr="005B1BC7">
        <w:t xml:space="preserve"> Merriam Webster Dictionary,</w:t>
      </w:r>
      <w:r w:rsidRPr="005B1BC7">
        <w:rPr>
          <w:rStyle w:val="FootnoteReference"/>
        </w:rPr>
        <w:footnoteReference w:id="19"/>
      </w:r>
      <w:r w:rsidRPr="005B1BC7">
        <w:t xml:space="preserve"> IALA Dictionary, IHO Dictionary,</w:t>
      </w:r>
      <w:r w:rsidRPr="005B1BC7">
        <w:rPr>
          <w:rStyle w:val="FootnoteReference"/>
        </w:rPr>
        <w:footnoteReference w:id="20"/>
      </w:r>
      <w:r w:rsidRPr="005B1BC7">
        <w:t xml:space="preserve"> and relevant ISO standards.</w:t>
      </w:r>
    </w:p>
    <w:p w14:paraId="7EAE3553" w14:textId="77777777" w:rsidR="0041579B" w:rsidRPr="005B1BC7" w:rsidRDefault="0041579B" w:rsidP="0041579B">
      <w:pPr>
        <w:pStyle w:val="BodyText"/>
      </w:pPr>
      <w:r w:rsidRPr="005B1BC7">
        <w:lastRenderedPageBreak/>
        <w:t xml:space="preserve">For ease of reference, the following terms are listed in alphabetical order.  Further guidance is also provided by way of an example or context of use of these terms associated with the portrayal of e-Navigation related information.  Since there are differences in the way some terms are defined, </w:t>
      </w:r>
      <w:r w:rsidRPr="005B1BC7">
        <w:rPr>
          <w:highlight w:val="lightGray"/>
        </w:rPr>
        <w:t>grey highlights</w:t>
      </w:r>
      <w:r w:rsidRPr="005B1BC7">
        <w:t xml:space="preserve"> indicate the definition(s) that are used in conjunction with this Guideline.</w:t>
      </w:r>
    </w:p>
    <w:p w14:paraId="7C40AF07" w14:textId="77777777" w:rsidR="0041579B" w:rsidRPr="005B1BC7" w:rsidRDefault="0041579B" w:rsidP="0041579B">
      <w:pPr>
        <w:pStyle w:val="BodyText"/>
        <w:rPr>
          <w:b/>
        </w:rPr>
      </w:pPr>
      <w:r w:rsidRPr="005B1BC7">
        <w:rPr>
          <w:b/>
        </w:rPr>
        <w:t>Consistent</w:t>
      </w:r>
    </w:p>
    <w:p w14:paraId="5887A5BD" w14:textId="77777777" w:rsidR="0041579B" w:rsidRPr="005B1BC7" w:rsidRDefault="0041579B" w:rsidP="0041579B">
      <w:pPr>
        <w:pStyle w:val="BodyText"/>
        <w:ind w:left="567"/>
        <w:rPr>
          <w:i/>
        </w:rPr>
      </w:pPr>
      <w:r w:rsidRPr="005B1BC7">
        <w:rPr>
          <w:i/>
          <w:u w:val="single"/>
        </w:rPr>
        <w:t>Oxford English Dict</w:t>
      </w:r>
      <w:r w:rsidRPr="005B1BC7">
        <w:rPr>
          <w:i/>
        </w:rPr>
        <w:t>. - unchanging in effect over a period of time.</w:t>
      </w:r>
    </w:p>
    <w:p w14:paraId="66EE29C9"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showing steady conformity</w:t>
      </w:r>
      <w:r w:rsidRPr="005B1BC7">
        <w:rPr>
          <w:i/>
        </w:rPr>
        <w:t xml:space="preserve"> to character; constant.</w:t>
      </w:r>
    </w:p>
    <w:p w14:paraId="59C5F3F6" w14:textId="77777777" w:rsidR="0041579B" w:rsidRPr="005B1BC7" w:rsidRDefault="0041579B" w:rsidP="0041579B">
      <w:pPr>
        <w:pStyle w:val="BodyText"/>
        <w:ind w:left="567"/>
      </w:pPr>
      <w:r w:rsidRPr="005B1BC7">
        <w:t xml:space="preserve">Example/context:  The use of </w:t>
      </w:r>
      <w:r w:rsidRPr="005B1BC7">
        <w:rPr>
          <w:b/>
        </w:rPr>
        <w:t>consistent</w:t>
      </w:r>
      <w:r w:rsidRPr="005B1BC7">
        <w:t xml:space="preserve"> symbology across all displays helps to reduce misunderstanding and confusion.</w:t>
      </w:r>
    </w:p>
    <w:p w14:paraId="1A2D0C72" w14:textId="77777777" w:rsidR="0041579B" w:rsidRPr="005B1BC7" w:rsidRDefault="0041579B" w:rsidP="0041579B">
      <w:pPr>
        <w:pStyle w:val="BodyText"/>
        <w:rPr>
          <w:b/>
        </w:rPr>
      </w:pPr>
      <w:r w:rsidRPr="005B1BC7">
        <w:rPr>
          <w:b/>
        </w:rPr>
        <w:t>Data</w:t>
      </w:r>
    </w:p>
    <w:p w14:paraId="4D43305A" w14:textId="77777777" w:rsidR="0041579B" w:rsidRPr="005B1BC7" w:rsidRDefault="0041579B" w:rsidP="0041579B">
      <w:pPr>
        <w:pStyle w:val="BodyText"/>
        <w:ind w:left="567"/>
        <w:rPr>
          <w:i/>
        </w:rPr>
      </w:pPr>
      <w:r w:rsidRPr="005B1BC7">
        <w:rPr>
          <w:i/>
          <w:u w:val="single"/>
        </w:rPr>
        <w:t>Oxford English Dict.</w:t>
      </w:r>
      <w:r w:rsidRPr="005B1BC7">
        <w:rPr>
          <w:i/>
        </w:rPr>
        <w:t xml:space="preserve"> – computing the quantities, characters, or symbols on which operations are performed by a computer, being stored and transmitted in the form of electrical signals and recorded on magnetic, optical, or mechanical recording media.</w:t>
      </w:r>
    </w:p>
    <w:p w14:paraId="25A2DCB7" w14:textId="77777777" w:rsidR="0041579B" w:rsidRPr="005B1BC7" w:rsidRDefault="0041579B" w:rsidP="0041579B">
      <w:pPr>
        <w:pStyle w:val="BodyText"/>
        <w:ind w:left="567"/>
      </w:pPr>
      <w:r w:rsidRPr="005B1BC7">
        <w:rPr>
          <w:i/>
          <w:u w:val="single"/>
        </w:rPr>
        <w:t>Merriam-Webster Dict.</w:t>
      </w:r>
      <w:r w:rsidRPr="005B1BC7">
        <w:rPr>
          <w:i/>
        </w:rPr>
        <w:t xml:space="preserve"> – </w:t>
      </w:r>
      <w:proofErr w:type="gramStart"/>
      <w:r w:rsidRPr="005B1BC7">
        <w:rPr>
          <w:i/>
        </w:rPr>
        <w:t>factual information</w:t>
      </w:r>
      <w:proofErr w:type="gramEnd"/>
      <w:r w:rsidRPr="005B1BC7">
        <w:rPr>
          <w:i/>
        </w:rPr>
        <w:t xml:space="preserve"> output by a sensing device that must be processed to be meaningful; </w:t>
      </w:r>
      <w:r w:rsidRPr="005B1BC7">
        <w:rPr>
          <w:i/>
          <w:highlight w:val="lightGray"/>
        </w:rPr>
        <w:t>information in numerical form that can be digitally transmitted or processed</w:t>
      </w:r>
      <w:r w:rsidRPr="005B1BC7">
        <w:rPr>
          <w:i/>
        </w:rPr>
        <w:t>.</w:t>
      </w:r>
    </w:p>
    <w:p w14:paraId="73FA2128" w14:textId="77777777" w:rsidR="0041579B" w:rsidRPr="005B1BC7" w:rsidRDefault="0041579B" w:rsidP="0041579B">
      <w:pPr>
        <w:pStyle w:val="BodyText"/>
        <w:ind w:left="567"/>
      </w:pPr>
      <w:r w:rsidRPr="005B1BC7">
        <w:t xml:space="preserve">Example/context:  </w:t>
      </w:r>
      <w:r w:rsidRPr="005B1BC7">
        <w:rPr>
          <w:b/>
        </w:rPr>
        <w:t>data</w:t>
      </w:r>
      <w:r w:rsidRPr="005B1BC7">
        <w:t xml:space="preserve"> is a raw collection of unprocessed facts.</w:t>
      </w:r>
    </w:p>
    <w:p w14:paraId="5DD70313" w14:textId="77777777" w:rsidR="0041579B" w:rsidRPr="005B1BC7" w:rsidRDefault="0041579B" w:rsidP="0041579B">
      <w:pPr>
        <w:pStyle w:val="BodyText"/>
        <w:rPr>
          <w:b/>
        </w:rPr>
      </w:pPr>
      <w:r w:rsidRPr="005B1BC7">
        <w:rPr>
          <w:b/>
        </w:rPr>
        <w:t>Display</w:t>
      </w:r>
    </w:p>
    <w:p w14:paraId="1C9DE05F" w14:textId="77777777" w:rsidR="0041579B" w:rsidRPr="005B1BC7" w:rsidRDefault="0041579B" w:rsidP="0041579B">
      <w:pPr>
        <w:pStyle w:val="BodyText"/>
        <w:ind w:left="567"/>
        <w:rPr>
          <w:i/>
        </w:rPr>
      </w:pPr>
      <w:r w:rsidRPr="005B1BC7">
        <w:rPr>
          <w:i/>
        </w:rPr>
        <w:t xml:space="preserve">Oxford English Dict. - (of a computer or other device) show (information) on a screen. - </w:t>
      </w:r>
      <w:r w:rsidRPr="005B1BC7">
        <w:rPr>
          <w:i/>
          <w:highlight w:val="lightGray"/>
        </w:rPr>
        <w:t>an electronic device [used] for the visual presentation of data</w:t>
      </w:r>
      <w:r w:rsidRPr="005B1BC7">
        <w:rPr>
          <w:i/>
        </w:rPr>
        <w:t>.</w:t>
      </w:r>
    </w:p>
    <w:p w14:paraId="6FB568A3" w14:textId="77777777" w:rsidR="0041579B" w:rsidRPr="005B1BC7" w:rsidRDefault="0041579B" w:rsidP="0041579B">
      <w:pPr>
        <w:pStyle w:val="BodyText"/>
        <w:ind w:left="567"/>
      </w:pPr>
      <w:r w:rsidRPr="005B1BC7">
        <w:rPr>
          <w:i/>
        </w:rPr>
        <w:t>Merriam-Webster Dict. – show; an electronic device that presents information in visual form.</w:t>
      </w:r>
    </w:p>
    <w:p w14:paraId="1D7C2409" w14:textId="77777777" w:rsidR="0041579B" w:rsidRPr="005B1BC7" w:rsidRDefault="0041579B" w:rsidP="0041579B">
      <w:pPr>
        <w:pStyle w:val="BodyText"/>
        <w:ind w:left="567"/>
      </w:pPr>
      <w:r w:rsidRPr="005B1BC7">
        <w:t xml:space="preserve">Example/context:  An ECDIS </w:t>
      </w:r>
      <w:r w:rsidRPr="005B1BC7">
        <w:rPr>
          <w:b/>
        </w:rPr>
        <w:t>display</w:t>
      </w:r>
      <w:r w:rsidRPr="005B1BC7">
        <w:t xml:space="preserve"> is capable of portraying both chart and navigation-related information.</w:t>
      </w:r>
    </w:p>
    <w:p w14:paraId="3E7F399F" w14:textId="77777777" w:rsidR="0041579B" w:rsidRPr="005B1BC7" w:rsidRDefault="0041579B" w:rsidP="0041579B">
      <w:pPr>
        <w:pStyle w:val="BodyText"/>
        <w:rPr>
          <w:b/>
        </w:rPr>
      </w:pPr>
      <w:r w:rsidRPr="005B1BC7">
        <w:rPr>
          <w:b/>
        </w:rPr>
        <w:t>Feature</w:t>
      </w:r>
    </w:p>
    <w:p w14:paraId="31D26620" w14:textId="77777777" w:rsidR="0041579B" w:rsidRPr="005B1BC7" w:rsidRDefault="0041579B" w:rsidP="0041579B">
      <w:pPr>
        <w:pStyle w:val="BodyText"/>
        <w:ind w:left="567"/>
        <w:rPr>
          <w:i/>
        </w:rPr>
      </w:pPr>
      <w:r w:rsidRPr="005B1BC7">
        <w:rPr>
          <w:i/>
          <w:u w:val="single"/>
        </w:rPr>
        <w:t>ISO 19117</w:t>
      </w:r>
      <w:r w:rsidRPr="005B1BC7">
        <w:rPr>
          <w:i/>
        </w:rPr>
        <w:t xml:space="preserve"> - abstraction of </w:t>
      </w:r>
      <w:proofErr w:type="gramStart"/>
      <w:r w:rsidRPr="005B1BC7">
        <w:rPr>
          <w:i/>
        </w:rPr>
        <w:t>real world</w:t>
      </w:r>
      <w:proofErr w:type="gramEnd"/>
      <w:r w:rsidRPr="005B1BC7">
        <w:rPr>
          <w:i/>
        </w:rPr>
        <w:t xml:space="preserve"> phenomena.</w:t>
      </w:r>
    </w:p>
    <w:p w14:paraId="6FA49989" w14:textId="77777777" w:rsidR="0041579B" w:rsidRPr="005B1BC7" w:rsidRDefault="0041579B" w:rsidP="0041579B">
      <w:pPr>
        <w:pStyle w:val="BodyText"/>
        <w:rPr>
          <w:b/>
        </w:rPr>
      </w:pPr>
      <w:r w:rsidRPr="005B1BC7">
        <w:rPr>
          <w:b/>
        </w:rPr>
        <w:t>Feature attribute</w:t>
      </w:r>
    </w:p>
    <w:p w14:paraId="18A31AA7" w14:textId="77777777" w:rsidR="0041579B" w:rsidRPr="005B1BC7" w:rsidRDefault="0041579B" w:rsidP="0041579B">
      <w:pPr>
        <w:pStyle w:val="BodyText"/>
        <w:ind w:left="567"/>
      </w:pPr>
      <w:r w:rsidRPr="005B1BC7">
        <w:rPr>
          <w:i/>
          <w:u w:val="single"/>
        </w:rPr>
        <w:t>ISO 19117</w:t>
      </w:r>
      <w:r w:rsidRPr="005B1BC7">
        <w:rPr>
          <w:i/>
        </w:rPr>
        <w:t xml:space="preserve"> - characteristic of a feature</w:t>
      </w:r>
      <w:r w:rsidRPr="005B1BC7">
        <w:t>.</w:t>
      </w:r>
    </w:p>
    <w:p w14:paraId="44423223" w14:textId="77777777" w:rsidR="0041579B" w:rsidRPr="005B1BC7" w:rsidRDefault="0041579B" w:rsidP="0041579B">
      <w:pPr>
        <w:pStyle w:val="BodyText"/>
        <w:rPr>
          <w:b/>
        </w:rPr>
      </w:pPr>
      <w:r w:rsidRPr="005B1BC7">
        <w:rPr>
          <w:b/>
        </w:rPr>
        <w:t>Geographic information</w:t>
      </w:r>
    </w:p>
    <w:p w14:paraId="3A8A4EC5" w14:textId="77777777" w:rsidR="0041579B" w:rsidRPr="005B1BC7" w:rsidRDefault="0041579B" w:rsidP="0041579B">
      <w:pPr>
        <w:pStyle w:val="BodyText"/>
        <w:ind w:left="567"/>
        <w:rPr>
          <w:i/>
        </w:rPr>
      </w:pPr>
      <w:r w:rsidRPr="005B1BC7">
        <w:rPr>
          <w:i/>
          <w:u w:val="single"/>
        </w:rPr>
        <w:t>ISO 19117</w:t>
      </w:r>
      <w:r w:rsidRPr="005B1BC7">
        <w:rPr>
          <w:i/>
        </w:rPr>
        <w:t xml:space="preserve"> - information concerning phenomena </w:t>
      </w:r>
      <w:r w:rsidRPr="005B1BC7">
        <w:rPr>
          <w:i/>
          <w:highlight w:val="lightGray"/>
        </w:rPr>
        <w:t>implicitly or explicitly associated with a location relative to the Earth</w:t>
      </w:r>
      <w:r w:rsidRPr="005B1BC7">
        <w:rPr>
          <w:i/>
        </w:rPr>
        <w:t>.</w:t>
      </w:r>
    </w:p>
    <w:p w14:paraId="66FC9E2D" w14:textId="77777777" w:rsidR="0041579B" w:rsidRPr="005B1BC7" w:rsidRDefault="0041579B" w:rsidP="0041579B">
      <w:pPr>
        <w:pStyle w:val="BodyText"/>
        <w:rPr>
          <w:b/>
        </w:rPr>
      </w:pPr>
      <w:r w:rsidRPr="005B1BC7">
        <w:rPr>
          <w:b/>
        </w:rPr>
        <w:t>Icon</w:t>
      </w:r>
    </w:p>
    <w:p w14:paraId="044D108C" w14:textId="77777777" w:rsidR="0041579B" w:rsidRPr="005B1BC7" w:rsidRDefault="0041579B" w:rsidP="0041579B">
      <w:pPr>
        <w:pStyle w:val="BodyText"/>
        <w:ind w:left="567"/>
        <w:rPr>
          <w:i/>
        </w:rPr>
      </w:pPr>
      <w:r w:rsidRPr="005B1BC7">
        <w:rPr>
          <w:i/>
          <w:u w:val="single"/>
        </w:rPr>
        <w:t>Oxford English Dict.</w:t>
      </w:r>
      <w:r w:rsidRPr="005B1BC7">
        <w:rPr>
          <w:i/>
        </w:rPr>
        <w:t xml:space="preserve"> – a representative symbol of something; a graphic representation on a [computer] screen.</w:t>
      </w:r>
    </w:p>
    <w:p w14:paraId="1B80896D" w14:textId="77777777" w:rsidR="0041579B" w:rsidRPr="005B1BC7" w:rsidRDefault="0041579B" w:rsidP="0041579B">
      <w:pPr>
        <w:pStyle w:val="BodyText"/>
        <w:ind w:left="567"/>
        <w:rPr>
          <w:i/>
        </w:rPr>
      </w:pPr>
      <w:r w:rsidRPr="005B1BC7">
        <w:rPr>
          <w:i/>
          <w:u w:val="single"/>
        </w:rPr>
        <w:t>Merriam-Webster Dict</w:t>
      </w:r>
      <w:r w:rsidRPr="005B1BC7">
        <w:rPr>
          <w:i/>
        </w:rPr>
        <w:t xml:space="preserve">. – a graphic symbol whose form suggests it meaning; </w:t>
      </w:r>
      <w:r w:rsidRPr="005B1BC7">
        <w:rPr>
          <w:i/>
          <w:highlight w:val="lightGray"/>
        </w:rPr>
        <w:t>a graphic symbol on a computer screen</w:t>
      </w:r>
      <w:r w:rsidRPr="005B1BC7">
        <w:rPr>
          <w:i/>
        </w:rPr>
        <w:t>.</w:t>
      </w:r>
    </w:p>
    <w:p w14:paraId="2D24E7C6" w14:textId="77777777" w:rsidR="0041579B" w:rsidRPr="005B1BC7" w:rsidRDefault="0041579B" w:rsidP="0041579B">
      <w:pPr>
        <w:pStyle w:val="BodyText"/>
        <w:ind w:left="567"/>
      </w:pPr>
      <w:r w:rsidRPr="005B1BC7">
        <w:rPr>
          <w:i/>
          <w:u w:val="single"/>
        </w:rPr>
        <w:t>ISO 80416</w:t>
      </w:r>
      <w:r w:rsidRPr="005B1BC7">
        <w:rPr>
          <w:i/>
        </w:rPr>
        <w:t xml:space="preserve"> – </w:t>
      </w:r>
      <w:r w:rsidRPr="005B1BC7">
        <w:rPr>
          <w:i/>
          <w:highlight w:val="lightGray"/>
        </w:rPr>
        <w:t>a graphic symbol</w:t>
      </w:r>
      <w:r w:rsidRPr="005B1BC7">
        <w:rPr>
          <w:i/>
        </w:rPr>
        <w:t xml:space="preserve"> with a particular meaning used to transmit information independently of language presented </w:t>
      </w:r>
      <w:r w:rsidRPr="005B1BC7">
        <w:rPr>
          <w:i/>
          <w:highlight w:val="lightGray"/>
        </w:rPr>
        <w:t>on a screen or display</w:t>
      </w:r>
      <w:r w:rsidRPr="005B1BC7">
        <w:rPr>
          <w:i/>
        </w:rPr>
        <w:t>.</w:t>
      </w:r>
    </w:p>
    <w:p w14:paraId="7BDC7436" w14:textId="77777777" w:rsidR="0041579B" w:rsidRPr="005B1BC7" w:rsidRDefault="0041579B" w:rsidP="0041579B">
      <w:pPr>
        <w:pStyle w:val="BodyText"/>
        <w:ind w:left="567"/>
      </w:pPr>
      <w:r w:rsidRPr="005B1BC7">
        <w:t xml:space="preserve">Example/context: The own-ship </w:t>
      </w:r>
      <w:r w:rsidRPr="005B1BC7">
        <w:rPr>
          <w:b/>
        </w:rPr>
        <w:t>icon</w:t>
      </w:r>
      <w:r w:rsidRPr="005B1BC7">
        <w:t xml:space="preserve"> (i.e., symbol) on ECDIS represents the location of the vessel in real-time.</w:t>
      </w:r>
    </w:p>
    <w:p w14:paraId="5363414A" w14:textId="77777777" w:rsidR="0041579B" w:rsidRPr="005B1BC7" w:rsidRDefault="0041579B" w:rsidP="0041579B">
      <w:pPr>
        <w:pStyle w:val="BodyText"/>
        <w:rPr>
          <w:b/>
        </w:rPr>
      </w:pPr>
      <w:r w:rsidRPr="005B1BC7">
        <w:rPr>
          <w:b/>
        </w:rPr>
        <w:lastRenderedPageBreak/>
        <w:t>Information</w:t>
      </w:r>
    </w:p>
    <w:p w14:paraId="21CC8F86" w14:textId="77777777" w:rsidR="0041579B" w:rsidRPr="005B1BC7" w:rsidRDefault="0041579B" w:rsidP="0041579B">
      <w:pPr>
        <w:pStyle w:val="BodyText"/>
        <w:ind w:left="567"/>
        <w:rPr>
          <w:i/>
        </w:rPr>
      </w:pPr>
      <w:r w:rsidRPr="005B1BC7">
        <w:rPr>
          <w:i/>
          <w:u w:val="single"/>
        </w:rPr>
        <w:t>Oxford English Dict.</w:t>
      </w:r>
      <w:r w:rsidRPr="005B1BC7">
        <w:rPr>
          <w:i/>
        </w:rPr>
        <w:t xml:space="preserve"> – Computing data [that is] processed, stored, or transmitted by a computer.</w:t>
      </w:r>
    </w:p>
    <w:p w14:paraId="3FAAC0C7"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the communication or reception of knowledge or intelligence</w:t>
      </w:r>
      <w:r w:rsidRPr="005B1BC7">
        <w:rPr>
          <w:i/>
        </w:rPr>
        <w:t>.</w:t>
      </w:r>
    </w:p>
    <w:p w14:paraId="14B25582" w14:textId="77777777" w:rsidR="0041579B" w:rsidRPr="005B1BC7" w:rsidRDefault="0041579B" w:rsidP="0041579B">
      <w:pPr>
        <w:pStyle w:val="BodyText"/>
        <w:ind w:left="567"/>
      </w:pPr>
      <w:r w:rsidRPr="005B1BC7">
        <w:t xml:space="preserve">Example/context: Data becomes </w:t>
      </w:r>
      <w:r w:rsidRPr="005B1BC7">
        <w:rPr>
          <w:b/>
        </w:rPr>
        <w:t>information</w:t>
      </w:r>
      <w:r w:rsidRPr="005B1BC7">
        <w:t xml:space="preserve"> when it is processed and presented in a manner which can be better understood by humans.</w:t>
      </w:r>
    </w:p>
    <w:p w14:paraId="18870D15" w14:textId="77777777" w:rsidR="0041579B" w:rsidRPr="005B1BC7" w:rsidRDefault="0041579B" w:rsidP="0041579B">
      <w:pPr>
        <w:pStyle w:val="BodyText"/>
        <w:rPr>
          <w:b/>
        </w:rPr>
      </w:pPr>
      <w:r w:rsidRPr="005B1BC7">
        <w:rPr>
          <w:b/>
        </w:rPr>
        <w:t>Intuitive</w:t>
      </w:r>
    </w:p>
    <w:p w14:paraId="100DA298" w14:textId="77777777" w:rsidR="0041579B" w:rsidRPr="005B1BC7" w:rsidRDefault="0041579B" w:rsidP="0041579B">
      <w:pPr>
        <w:pStyle w:val="BodyText"/>
        <w:ind w:left="567"/>
        <w:rPr>
          <w:i/>
        </w:rPr>
      </w:pPr>
      <w:r w:rsidRPr="005B1BC7">
        <w:rPr>
          <w:i/>
          <w:u w:val="single"/>
        </w:rPr>
        <w:t>Oxford English Dict.</w:t>
      </w:r>
      <w:r w:rsidRPr="005B1BC7">
        <w:rPr>
          <w:i/>
        </w:rPr>
        <w:t xml:space="preserve"> – instinctive; based on what one feels is true, even without conscious reasoning.</w:t>
      </w:r>
    </w:p>
    <w:p w14:paraId="76234B07" w14:textId="77777777" w:rsidR="0041579B" w:rsidRPr="005B1BC7" w:rsidRDefault="0041579B" w:rsidP="0041579B">
      <w:pPr>
        <w:pStyle w:val="BodyText"/>
        <w:ind w:left="567"/>
      </w:pPr>
      <w:r w:rsidRPr="005B1BC7">
        <w:rPr>
          <w:i/>
          <w:u w:val="single"/>
        </w:rPr>
        <w:t>Merriam-Webster Dict.</w:t>
      </w:r>
      <w:r w:rsidRPr="005B1BC7">
        <w:rPr>
          <w:i/>
        </w:rPr>
        <w:t xml:space="preserve"> – known or perceived by intuition; </w:t>
      </w:r>
      <w:r w:rsidRPr="005B1BC7">
        <w:rPr>
          <w:i/>
          <w:highlight w:val="lightGray"/>
        </w:rPr>
        <w:t>readily learned or understood</w:t>
      </w:r>
      <w:r w:rsidRPr="005B1BC7">
        <w:rPr>
          <w:i/>
        </w:rPr>
        <w:t>.</w:t>
      </w:r>
    </w:p>
    <w:p w14:paraId="43023305" w14:textId="77777777" w:rsidR="0041579B" w:rsidRPr="005B1BC7" w:rsidRDefault="0041579B" w:rsidP="0041579B">
      <w:pPr>
        <w:pStyle w:val="BodyText"/>
        <w:ind w:left="567"/>
      </w:pPr>
      <w:r w:rsidRPr="005B1BC7">
        <w:t xml:space="preserve">Example/context: Showing water as blue and land as orange/brown is an </w:t>
      </w:r>
      <w:r w:rsidRPr="005B1BC7">
        <w:rPr>
          <w:b/>
        </w:rPr>
        <w:t>intuitive</w:t>
      </w:r>
      <w:r w:rsidRPr="005B1BC7">
        <w:t xml:space="preserve"> electronic chart colour scheme.</w:t>
      </w:r>
    </w:p>
    <w:p w14:paraId="466C1AD0" w14:textId="77777777" w:rsidR="0041579B" w:rsidRPr="005B1BC7" w:rsidRDefault="0041579B" w:rsidP="0041579B">
      <w:pPr>
        <w:pStyle w:val="BodyText"/>
        <w:rPr>
          <w:b/>
        </w:rPr>
      </w:pPr>
      <w:r w:rsidRPr="005B1BC7">
        <w:rPr>
          <w:b/>
        </w:rPr>
        <w:t>Obvious</w:t>
      </w:r>
    </w:p>
    <w:p w14:paraId="3C4D68CB" w14:textId="77777777" w:rsidR="0041579B" w:rsidRPr="005B1BC7" w:rsidRDefault="0041579B" w:rsidP="0041579B">
      <w:pPr>
        <w:pStyle w:val="BodyText"/>
        <w:ind w:left="567"/>
        <w:rPr>
          <w:i/>
        </w:rPr>
      </w:pPr>
      <w:r w:rsidRPr="005B1BC7">
        <w:rPr>
          <w:i/>
          <w:u w:val="single"/>
        </w:rPr>
        <w:t>Oxford English Dict.</w:t>
      </w:r>
      <w:r w:rsidRPr="005B1BC7">
        <w:rPr>
          <w:i/>
        </w:rPr>
        <w:t xml:space="preserve"> – easily perceived or understood; </w:t>
      </w:r>
      <w:r w:rsidRPr="005B1BC7">
        <w:rPr>
          <w:i/>
          <w:highlight w:val="lightGray"/>
        </w:rPr>
        <w:t>clear, self-evident or apparent</w:t>
      </w:r>
      <w:r w:rsidRPr="005B1BC7">
        <w:rPr>
          <w:i/>
        </w:rPr>
        <w:t>.</w:t>
      </w:r>
    </w:p>
    <w:p w14:paraId="00B9F550"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easily discovered, seen or understood; apparent</w:t>
      </w:r>
      <w:r w:rsidRPr="005B1BC7">
        <w:rPr>
          <w:i/>
        </w:rPr>
        <w:t>.</w:t>
      </w:r>
    </w:p>
    <w:p w14:paraId="7904AF10" w14:textId="77777777" w:rsidR="0041579B" w:rsidRPr="005B1BC7" w:rsidRDefault="0041579B" w:rsidP="0041579B">
      <w:pPr>
        <w:pStyle w:val="BodyText"/>
        <w:ind w:left="567"/>
      </w:pPr>
      <w:r w:rsidRPr="005B1BC7">
        <w:t xml:space="preserve">Example/context: The use of blue for water and orange/brown colours for land is both intuitive and </w:t>
      </w:r>
      <w:r w:rsidRPr="005B1BC7">
        <w:rPr>
          <w:b/>
        </w:rPr>
        <w:t>obvious</w:t>
      </w:r>
      <w:r w:rsidRPr="005B1BC7">
        <w:t xml:space="preserve"> as to meaning.</w:t>
      </w:r>
    </w:p>
    <w:p w14:paraId="43BCF113" w14:textId="77777777" w:rsidR="0041579B" w:rsidRPr="005B1BC7" w:rsidRDefault="0041579B" w:rsidP="0041579B">
      <w:pPr>
        <w:pStyle w:val="BodyText"/>
        <w:rPr>
          <w:b/>
        </w:rPr>
      </w:pPr>
      <w:r w:rsidRPr="005B1BC7">
        <w:rPr>
          <w:b/>
        </w:rPr>
        <w:t>Portrayal</w:t>
      </w:r>
    </w:p>
    <w:p w14:paraId="42793973"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a description or depiction of something in a particular way</w:t>
      </w:r>
      <w:r w:rsidRPr="005B1BC7">
        <w:rPr>
          <w:i/>
        </w:rPr>
        <w:t xml:space="preserve"> (example: realistic portrayal of a real-world object).</w:t>
      </w:r>
    </w:p>
    <w:p w14:paraId="3F9DB88F" w14:textId="77777777" w:rsidR="0041579B" w:rsidRPr="005B1BC7" w:rsidRDefault="0041579B" w:rsidP="0041579B">
      <w:pPr>
        <w:pStyle w:val="BodyText"/>
        <w:ind w:left="567"/>
        <w:rPr>
          <w:i/>
        </w:rPr>
      </w:pPr>
      <w:r w:rsidRPr="005B1BC7">
        <w:rPr>
          <w:i/>
          <w:u w:val="single"/>
        </w:rPr>
        <w:t>Merriam-Webster Dict.</w:t>
      </w:r>
      <w:r w:rsidRPr="005B1BC7">
        <w:rPr>
          <w:i/>
        </w:rPr>
        <w:t xml:space="preserve"> – act or process of portraying or depicting; representation synonyms:  definition, delineation, depiction, picture, portrait, rendering.</w:t>
      </w:r>
    </w:p>
    <w:p w14:paraId="20BE203D" w14:textId="77777777" w:rsidR="0041579B" w:rsidRPr="005B1BC7" w:rsidRDefault="0041579B" w:rsidP="0041579B">
      <w:pPr>
        <w:pStyle w:val="BodyText"/>
        <w:ind w:left="567"/>
        <w:rPr>
          <w:i/>
        </w:rPr>
      </w:pPr>
      <w:r w:rsidRPr="005B1BC7">
        <w:rPr>
          <w:i/>
          <w:u w:val="single"/>
        </w:rPr>
        <w:t>ISO 19117</w:t>
      </w:r>
      <w:r w:rsidRPr="005B1BC7">
        <w:rPr>
          <w:i/>
        </w:rPr>
        <w:t xml:space="preserve"> – </w:t>
      </w:r>
      <w:r w:rsidRPr="005B1BC7">
        <w:rPr>
          <w:i/>
          <w:highlight w:val="lightGray"/>
        </w:rPr>
        <w:t>presentation of information to humans</w:t>
      </w:r>
      <w:r w:rsidRPr="005B1BC7">
        <w:rPr>
          <w:i/>
        </w:rPr>
        <w:t>.</w:t>
      </w:r>
    </w:p>
    <w:p w14:paraId="38E79948" w14:textId="77777777" w:rsidR="0041579B" w:rsidRPr="005B1BC7" w:rsidRDefault="0041579B" w:rsidP="0041579B">
      <w:pPr>
        <w:pStyle w:val="BodyText"/>
        <w:ind w:left="567"/>
        <w:rPr>
          <w:i/>
        </w:rPr>
      </w:pPr>
      <w:r w:rsidRPr="005B1BC7">
        <w:rPr>
          <w:i/>
          <w:u w:val="single"/>
        </w:rPr>
        <w:t>IMO SN.</w:t>
      </w:r>
      <w:proofErr w:type="gramStart"/>
      <w:r w:rsidRPr="005B1BC7">
        <w:rPr>
          <w:i/>
          <w:u w:val="single"/>
        </w:rPr>
        <w:t>1.Circ.</w:t>
      </w:r>
      <w:proofErr w:type="gramEnd"/>
      <w:r w:rsidRPr="005B1BC7">
        <w:rPr>
          <w:i/>
          <w:u w:val="single"/>
        </w:rPr>
        <w:t>290</w:t>
      </w:r>
      <w:r w:rsidRPr="005B1BC7">
        <w:rPr>
          <w:i/>
        </w:rPr>
        <w:t xml:space="preserve"> - </w:t>
      </w:r>
      <w:r w:rsidRPr="005B1BC7">
        <w:rPr>
          <w:i/>
          <w:highlight w:val="lightGray"/>
        </w:rPr>
        <w:t>the process of representing or depicting</w:t>
      </w:r>
      <w:r w:rsidRPr="005B1BC7">
        <w:rPr>
          <w:i/>
        </w:rPr>
        <w:t xml:space="preserve"> (i.e., showing an example of what is or could be).</w:t>
      </w:r>
    </w:p>
    <w:p w14:paraId="27F01FD2" w14:textId="77777777" w:rsidR="0041579B" w:rsidRPr="005B1BC7" w:rsidRDefault="0041579B" w:rsidP="0041579B">
      <w:pPr>
        <w:pStyle w:val="BodyText"/>
        <w:ind w:left="567"/>
      </w:pPr>
      <w:r w:rsidRPr="005B1BC7">
        <w:t xml:space="preserve">Example/context: e-Navigation information can be </w:t>
      </w:r>
      <w:r w:rsidRPr="005B1BC7">
        <w:rPr>
          <w:b/>
        </w:rPr>
        <w:t>portrayed</w:t>
      </w:r>
      <w:r w:rsidRPr="005B1BC7">
        <w:t xml:space="preserve"> in a variety of ways.</w:t>
      </w:r>
    </w:p>
    <w:p w14:paraId="505B94D3" w14:textId="77777777" w:rsidR="0041579B" w:rsidRPr="005B1BC7" w:rsidRDefault="0041579B" w:rsidP="0041579B">
      <w:pPr>
        <w:pStyle w:val="BodyText"/>
        <w:rPr>
          <w:b/>
        </w:rPr>
      </w:pPr>
      <w:r w:rsidRPr="005B1BC7">
        <w:rPr>
          <w:b/>
        </w:rPr>
        <w:t>Presentation</w:t>
      </w:r>
    </w:p>
    <w:p w14:paraId="64694C73"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the manner in which something is displayed</w:t>
      </w:r>
      <w:r w:rsidRPr="005B1BC7">
        <w:rPr>
          <w:i/>
        </w:rPr>
        <w:t>; the method by which radio, navigation or radar information is given to the operator.</w:t>
      </w:r>
    </w:p>
    <w:p w14:paraId="36A6C3E6"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a symbol or image that represents something</w:t>
      </w:r>
      <w:r w:rsidRPr="005B1BC7">
        <w:rPr>
          <w:i/>
        </w:rPr>
        <w:t>.</w:t>
      </w:r>
    </w:p>
    <w:p w14:paraId="36B62C84" w14:textId="77777777" w:rsidR="0041579B" w:rsidRPr="005B1BC7" w:rsidRDefault="0041579B" w:rsidP="0041579B">
      <w:pPr>
        <w:pStyle w:val="BodyText"/>
        <w:ind w:left="567"/>
      </w:pPr>
      <w:r w:rsidRPr="005B1BC7">
        <w:t xml:space="preserve">Example/context:  The IHO S-52 Colours and Symbols </w:t>
      </w:r>
      <w:r w:rsidRPr="005B1BC7">
        <w:rPr>
          <w:b/>
        </w:rPr>
        <w:t>Presentation</w:t>
      </w:r>
      <w:r w:rsidRPr="005B1BC7">
        <w:t xml:space="preserve"> Library is a prescriptive standard for ECDIS.</w:t>
      </w:r>
    </w:p>
    <w:p w14:paraId="05D69541" w14:textId="77777777" w:rsidR="0041579B" w:rsidRPr="005B1BC7" w:rsidRDefault="0041579B" w:rsidP="0041579B">
      <w:pPr>
        <w:pStyle w:val="BodyText"/>
        <w:rPr>
          <w:b/>
        </w:rPr>
      </w:pPr>
      <w:r w:rsidRPr="005B1BC7">
        <w:rPr>
          <w:b/>
        </w:rPr>
        <w:t>Symbol</w:t>
      </w:r>
    </w:p>
    <w:p w14:paraId="1428952A" w14:textId="77777777" w:rsidR="0041579B" w:rsidRPr="005B1BC7" w:rsidRDefault="0041579B" w:rsidP="0041579B">
      <w:pPr>
        <w:pStyle w:val="BodyText"/>
        <w:ind w:left="567"/>
        <w:rPr>
          <w:i/>
        </w:rPr>
      </w:pPr>
      <w:r w:rsidRPr="005B1BC7">
        <w:rPr>
          <w:i/>
          <w:u w:val="single"/>
        </w:rPr>
        <w:t>Oxford English Dict.</w:t>
      </w:r>
      <w:r w:rsidRPr="005B1BC7">
        <w:rPr>
          <w:i/>
        </w:rPr>
        <w:t xml:space="preserve"> – a thing that represents or stands for something else; </w:t>
      </w:r>
      <w:r w:rsidRPr="005B1BC7">
        <w:rPr>
          <w:i/>
          <w:highlight w:val="lightGray"/>
        </w:rPr>
        <w:t>a mark or character used as a conventional representation of an object, function, or process</w:t>
      </w:r>
      <w:r w:rsidRPr="005B1BC7">
        <w:rPr>
          <w:i/>
        </w:rPr>
        <w:t>.</w:t>
      </w:r>
    </w:p>
    <w:p w14:paraId="73EF28B9" w14:textId="77777777" w:rsidR="0041579B" w:rsidRPr="005B1BC7" w:rsidRDefault="0041579B" w:rsidP="0041579B">
      <w:pPr>
        <w:pStyle w:val="BodyText"/>
        <w:ind w:left="567"/>
        <w:rPr>
          <w:i/>
        </w:rPr>
      </w:pPr>
      <w:r w:rsidRPr="005B1BC7">
        <w:rPr>
          <w:i/>
          <w:u w:val="single"/>
        </w:rPr>
        <w:t>Merriam-Webster Dict.</w:t>
      </w:r>
      <w:r w:rsidRPr="005B1BC7">
        <w:rPr>
          <w:i/>
        </w:rPr>
        <w:t xml:space="preserve"> – an arbitrary or conventional sign to represent operations, quantities, elements, relations or qualities.</w:t>
      </w:r>
    </w:p>
    <w:p w14:paraId="38FA3173" w14:textId="77777777" w:rsidR="0041579B" w:rsidRPr="005B1BC7" w:rsidRDefault="0041579B" w:rsidP="0041579B">
      <w:pPr>
        <w:pStyle w:val="BodyText"/>
        <w:ind w:left="567"/>
        <w:rPr>
          <w:i/>
        </w:rPr>
      </w:pPr>
      <w:r w:rsidRPr="005B1BC7">
        <w:rPr>
          <w:i/>
        </w:rPr>
        <w:t>ISO 80416 – A graphical symbol is a visually perceptible figure used to transmit information independently of language.</w:t>
      </w:r>
    </w:p>
    <w:p w14:paraId="7147E683" w14:textId="77777777" w:rsidR="0041579B" w:rsidRPr="005B1BC7" w:rsidRDefault="0041579B" w:rsidP="0041579B">
      <w:pPr>
        <w:pStyle w:val="BodyText"/>
        <w:ind w:left="567"/>
      </w:pPr>
      <w:r w:rsidRPr="005B1BC7">
        <w:lastRenderedPageBreak/>
        <w:t xml:space="preserve">Example/context: There should be a clear difference in the type of </w:t>
      </w:r>
      <w:r w:rsidRPr="005B1BC7">
        <w:rPr>
          <w:b/>
        </w:rPr>
        <w:t>symbol</w:t>
      </w:r>
      <w:r w:rsidRPr="005B1BC7">
        <w:t xml:space="preserve"> used to represent something that physically exists in the real-world (e.g., physical) versus a ‘virtual’ representation.</w:t>
      </w:r>
    </w:p>
    <w:p w14:paraId="6E631258" w14:textId="77777777" w:rsidR="0041579B" w:rsidRPr="005B1BC7" w:rsidRDefault="0041579B" w:rsidP="0041579B">
      <w:pPr>
        <w:pStyle w:val="BodyText"/>
        <w:rPr>
          <w:b/>
        </w:rPr>
      </w:pPr>
      <w:r w:rsidRPr="005B1BC7">
        <w:rPr>
          <w:b/>
        </w:rPr>
        <w:t>Unambiguous</w:t>
      </w:r>
    </w:p>
    <w:p w14:paraId="69C3A364" w14:textId="77777777" w:rsidR="0041579B" w:rsidRPr="005B1BC7" w:rsidRDefault="0041579B" w:rsidP="0041579B">
      <w:pPr>
        <w:pStyle w:val="BodyText"/>
        <w:ind w:left="567"/>
        <w:rPr>
          <w:i/>
        </w:rPr>
      </w:pPr>
      <w:r w:rsidRPr="005B1BC7">
        <w:rPr>
          <w:i/>
          <w:u w:val="single"/>
        </w:rPr>
        <w:t>Oxford English Dict.</w:t>
      </w:r>
      <w:r w:rsidRPr="005B1BC7">
        <w:rPr>
          <w:i/>
        </w:rPr>
        <w:t xml:space="preserve"> – not open to more than one interpretation.</w:t>
      </w:r>
    </w:p>
    <w:p w14:paraId="1160230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clear, precise; apparent; unmistakable</w:t>
      </w:r>
      <w:r w:rsidRPr="005B1BC7">
        <w:rPr>
          <w:i/>
        </w:rPr>
        <w:t>, straight-forward.</w:t>
      </w:r>
    </w:p>
    <w:p w14:paraId="302D5688" w14:textId="77777777" w:rsidR="0041579B" w:rsidRPr="005B1BC7" w:rsidRDefault="0041579B" w:rsidP="0041579B">
      <w:pPr>
        <w:pStyle w:val="BodyText"/>
        <w:ind w:left="567"/>
      </w:pPr>
      <w:r w:rsidRPr="005B1BC7">
        <w:t xml:space="preserve">Example/context: the use of both ‘standard’ and ‘simplified’ symbols could lead to </w:t>
      </w:r>
      <w:r w:rsidRPr="005B1BC7">
        <w:rPr>
          <w:b/>
        </w:rPr>
        <w:t>ambiguity</w:t>
      </w:r>
      <w:r w:rsidRPr="005B1BC7">
        <w:t>.</w:t>
      </w:r>
    </w:p>
    <w:p w14:paraId="565D6AB5" w14:textId="77777777" w:rsidR="0041579B" w:rsidRPr="005B1BC7" w:rsidRDefault="0041579B" w:rsidP="0041579B">
      <w:pPr>
        <w:pStyle w:val="BodyText"/>
        <w:rPr>
          <w:b/>
        </w:rPr>
      </w:pPr>
      <w:r w:rsidRPr="005B1BC7">
        <w:rPr>
          <w:b/>
        </w:rPr>
        <w:t>Uniform</w:t>
      </w:r>
    </w:p>
    <w:p w14:paraId="58D390A6"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not changing in form or character</w:t>
      </w:r>
      <w:r w:rsidRPr="005B1BC7">
        <w:rPr>
          <w:i/>
        </w:rPr>
        <w:t>; remaining the same in all cases and at all times; of a similar form or character to another or others.</w:t>
      </w:r>
    </w:p>
    <w:p w14:paraId="4761038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having always the same form</w:t>
      </w:r>
      <w:r w:rsidRPr="005B1BC7">
        <w:rPr>
          <w:i/>
        </w:rPr>
        <w:t xml:space="preserve">, manner, or degree; not varying or variable; </w:t>
      </w:r>
      <w:r w:rsidRPr="005B1BC7">
        <w:rPr>
          <w:i/>
          <w:highlight w:val="lightGray"/>
        </w:rPr>
        <w:t>consistent</w:t>
      </w:r>
      <w:r w:rsidRPr="005B1BC7">
        <w:rPr>
          <w:i/>
        </w:rPr>
        <w:t>; constant.</w:t>
      </w:r>
    </w:p>
    <w:p w14:paraId="6FD20A7E" w14:textId="77777777" w:rsidR="0041579B" w:rsidRPr="005B1BC7" w:rsidRDefault="0041579B" w:rsidP="0041579B">
      <w:pPr>
        <w:pStyle w:val="BodyText"/>
        <w:ind w:left="567"/>
      </w:pPr>
      <w:r w:rsidRPr="005B1BC7">
        <w:t xml:space="preserve">Example/context: Portraying information in a </w:t>
      </w:r>
      <w:r w:rsidRPr="005B1BC7">
        <w:rPr>
          <w:b/>
        </w:rPr>
        <w:t>uniform</w:t>
      </w:r>
      <w:r w:rsidRPr="005B1BC7">
        <w:t xml:space="preserve"> manner reduces confusion as to meaning or intent.</w:t>
      </w:r>
    </w:p>
    <w:p w14:paraId="67E96E8B" w14:textId="77777777" w:rsidR="0041579B" w:rsidRPr="005B1BC7" w:rsidRDefault="0041579B" w:rsidP="0041579B">
      <w:pPr>
        <w:pStyle w:val="BodyText"/>
        <w:rPr>
          <w:b/>
        </w:rPr>
      </w:pPr>
      <w:r w:rsidRPr="005B1BC7">
        <w:rPr>
          <w:b/>
        </w:rPr>
        <w:t>Uniqueness</w:t>
      </w:r>
    </w:p>
    <w:p w14:paraId="0142C48F" w14:textId="77777777" w:rsidR="0041579B" w:rsidRPr="005B1BC7" w:rsidRDefault="0041579B" w:rsidP="0041579B">
      <w:pPr>
        <w:pStyle w:val="BodyText"/>
        <w:ind w:left="567"/>
        <w:rPr>
          <w:i/>
        </w:rPr>
      </w:pPr>
      <w:r w:rsidRPr="005B1BC7">
        <w:rPr>
          <w:i/>
          <w:u w:val="single"/>
        </w:rPr>
        <w:t>Oxford English Dict.</w:t>
      </w:r>
      <w:r w:rsidRPr="005B1BC7">
        <w:rPr>
          <w:i/>
        </w:rPr>
        <w:t xml:space="preserve"> – being the only one of its kind; unlike anything else.</w:t>
      </w:r>
    </w:p>
    <w:p w14:paraId="797B514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distinctively characteristic</w:t>
      </w:r>
      <w:r w:rsidRPr="005B1BC7">
        <w:rPr>
          <w:i/>
        </w:rPr>
        <w:t>.</w:t>
      </w:r>
    </w:p>
    <w:p w14:paraId="0AEAEF63" w14:textId="77777777" w:rsidR="0041579B" w:rsidRPr="005B1BC7" w:rsidRDefault="0041579B" w:rsidP="0041579B">
      <w:pPr>
        <w:pStyle w:val="BodyText"/>
        <w:ind w:left="567"/>
      </w:pPr>
      <w:r w:rsidRPr="005B1BC7">
        <w:t xml:space="preserve">Example/context:  Portraying e-Navigation in a </w:t>
      </w:r>
      <w:r w:rsidRPr="005B1BC7">
        <w:rPr>
          <w:b/>
        </w:rPr>
        <w:t>unique</w:t>
      </w:r>
      <w:r w:rsidRPr="005B1BC7">
        <w:t xml:space="preserve"> manner should be avoided, particularly if it causes confusion as to meaning or intent.</w:t>
      </w:r>
    </w:p>
    <w:p w14:paraId="71EE6415" w14:textId="77777777" w:rsidR="0041579B" w:rsidRPr="005B1BC7" w:rsidRDefault="0041579B" w:rsidP="0041579B">
      <w:pPr>
        <w:pStyle w:val="BodyText"/>
        <w:rPr>
          <w:b/>
        </w:rPr>
      </w:pPr>
      <w:r w:rsidRPr="005B1BC7">
        <w:rPr>
          <w:b/>
        </w:rPr>
        <w:t>User selected presentation</w:t>
      </w:r>
    </w:p>
    <w:p w14:paraId="61825F88" w14:textId="77777777" w:rsidR="0041579B" w:rsidRPr="005B1BC7" w:rsidRDefault="0041579B" w:rsidP="0041579B">
      <w:pPr>
        <w:pStyle w:val="BodyText"/>
        <w:ind w:left="567"/>
      </w:pPr>
      <w:r w:rsidRPr="005B1BC7">
        <w:rPr>
          <w:i/>
        </w:rPr>
        <w:t>IMO MSC 191(79)</w:t>
      </w:r>
      <w:r w:rsidRPr="005B1BC7">
        <w:t xml:space="preserve"> - An auxiliary presentation </w:t>
      </w:r>
      <w:r w:rsidRPr="005B1BC7">
        <w:rPr>
          <w:highlight w:val="lightGray"/>
        </w:rPr>
        <w:t>configured by the user for a specific task-at-hand</w:t>
      </w:r>
      <w:r w:rsidRPr="005B1BC7">
        <w:t>.  The presentation may include radar and/or chart information, in combination with other navigation or ship related data.</w:t>
      </w:r>
    </w:p>
    <w:p w14:paraId="6197BF71" w14:textId="77777777" w:rsidR="0041579B" w:rsidRPr="005B1BC7" w:rsidRDefault="0041579B" w:rsidP="0041579B">
      <w:pPr>
        <w:pStyle w:val="BodyText"/>
        <w:rPr>
          <w:b/>
        </w:rPr>
      </w:pPr>
      <w:r w:rsidRPr="005B1BC7">
        <w:rPr>
          <w:b/>
        </w:rPr>
        <w:t xml:space="preserve">Data vs. Information </w:t>
      </w:r>
      <w:r w:rsidRPr="005B1BC7">
        <w:rPr>
          <w:b/>
        </w:rPr>
        <w:sym w:font="Symbol" w:char="F0AE"/>
      </w:r>
      <w:r w:rsidRPr="005B1BC7">
        <w:rPr>
          <w:b/>
        </w:rPr>
        <w:t xml:space="preserve"> Portrayal</w:t>
      </w:r>
    </w:p>
    <w:p w14:paraId="0DD50D98" w14:textId="451BBC8D" w:rsidR="0041579B" w:rsidRPr="005B1BC7" w:rsidRDefault="0041579B" w:rsidP="0041579B">
      <w:pPr>
        <w:pStyle w:val="BodyText"/>
      </w:pPr>
      <w:r w:rsidRPr="005B1BC7">
        <w:t xml:space="preserve">In addition to specific, individual definitions, it is important to make a clear distinction between what is </w:t>
      </w:r>
      <w:r w:rsidR="00874620">
        <w:t>‘</w:t>
      </w:r>
      <w:r w:rsidRPr="005B1BC7">
        <w:t>data</w:t>
      </w:r>
      <w:r w:rsidR="00874620">
        <w:t>’</w:t>
      </w:r>
      <w:r w:rsidRPr="005B1BC7">
        <w:t xml:space="preserve"> and what is 'information'.  In the strictest sense, data can be simply a raw collection of facts, which can exist in any form without particular meaning, sequence or usability.</w:t>
      </w:r>
    </w:p>
    <w:p w14:paraId="41772E13" w14:textId="77777777" w:rsidR="0041579B" w:rsidRPr="005B1BC7" w:rsidRDefault="0041579B" w:rsidP="0041579B">
      <w:pPr>
        <w:pStyle w:val="BodyText"/>
      </w:pPr>
      <w:r w:rsidRPr="005B1BC7">
        <w:t>In terms of e-Navigation equipment, systems and services, 'data' is usually in alpha-numeric form that is digitally transmitted via electronic means.  Some examples include navigation sensor data (e.g. GPS and radar) or AIS Application Specific Messages.</w:t>
      </w:r>
    </w:p>
    <w:p w14:paraId="142F6F0A" w14:textId="77777777" w:rsidR="0041579B" w:rsidRPr="005B1BC7" w:rsidRDefault="0041579B" w:rsidP="0041579B">
      <w:pPr>
        <w:pStyle w:val="BodyText"/>
      </w:pPr>
      <w:r w:rsidRPr="005B1BC7">
        <w:t>However, when this data is transformed into a human-readable format (i.e. portrayal) it then becomes 'information' capable of being understood by shipborne and shore-based users.  This information can be portrayed in a variety of ways, including alpha-numeric text, point, line or polygon, symbols or icons, and geo-spatial (map or chart).</w:t>
      </w:r>
    </w:p>
    <w:p w14:paraId="7AC387D4" w14:textId="77777777" w:rsidR="0041579B" w:rsidRPr="005B1BC7" w:rsidRDefault="0041579B" w:rsidP="0041579B">
      <w:pPr>
        <w:pStyle w:val="Heading2"/>
      </w:pPr>
      <w:bookmarkStart w:id="230" w:name="_Toc445738974"/>
      <w:r w:rsidRPr="005B1BC7">
        <w:t>Acronyms</w:t>
      </w:r>
      <w:bookmarkEnd w:id="230"/>
    </w:p>
    <w:p w14:paraId="3A3ECEDF" w14:textId="77777777" w:rsidR="0041579B" w:rsidRPr="005B1BC7" w:rsidRDefault="0041579B" w:rsidP="0041579B">
      <w:pPr>
        <w:pStyle w:val="Heading2separationline"/>
      </w:pPr>
    </w:p>
    <w:p w14:paraId="1693086C" w14:textId="77777777" w:rsidR="0041579B" w:rsidRPr="005B1BC7" w:rsidRDefault="0041579B" w:rsidP="0041579B">
      <w:pPr>
        <w:pStyle w:val="BodyText"/>
        <w:tabs>
          <w:tab w:val="left" w:pos="1701"/>
        </w:tabs>
      </w:pPr>
      <w:r w:rsidRPr="005B1BC7">
        <w:t>AIS</w:t>
      </w:r>
      <w:r w:rsidRPr="005B1BC7">
        <w:tab/>
        <w:t>Universal Shipborne Automatic Identification System</w:t>
      </w:r>
    </w:p>
    <w:p w14:paraId="21B6CEAF" w14:textId="77777777" w:rsidR="0041579B" w:rsidRPr="005B1BC7" w:rsidRDefault="0041579B" w:rsidP="0041579B">
      <w:pPr>
        <w:pStyle w:val="BodyText"/>
        <w:tabs>
          <w:tab w:val="left" w:pos="1701"/>
        </w:tabs>
      </w:pPr>
      <w:r w:rsidRPr="005B1BC7">
        <w:t>ARPA</w:t>
      </w:r>
      <w:r w:rsidRPr="005B1BC7">
        <w:tab/>
        <w:t>Automatic Radar Plotting Aid</w:t>
      </w:r>
    </w:p>
    <w:p w14:paraId="7D23D2EE" w14:textId="77777777" w:rsidR="0041579B" w:rsidRPr="005B1BC7" w:rsidRDefault="0041579B" w:rsidP="0041579B">
      <w:pPr>
        <w:pStyle w:val="BodyText"/>
        <w:tabs>
          <w:tab w:val="left" w:pos="1701"/>
        </w:tabs>
      </w:pPr>
      <w:r w:rsidRPr="005B1BC7">
        <w:t>ASM</w:t>
      </w:r>
      <w:r w:rsidRPr="005B1BC7">
        <w:tab/>
        <w:t>Application Specific Message</w:t>
      </w:r>
    </w:p>
    <w:p w14:paraId="625FFFFA" w14:textId="77777777" w:rsidR="0041579B" w:rsidRPr="005B1BC7" w:rsidRDefault="0041579B" w:rsidP="0041579B">
      <w:pPr>
        <w:pStyle w:val="BodyText"/>
        <w:tabs>
          <w:tab w:val="left" w:pos="1701"/>
        </w:tabs>
      </w:pPr>
      <w:proofErr w:type="spellStart"/>
      <w:r w:rsidRPr="005B1BC7">
        <w:t>AtoN</w:t>
      </w:r>
      <w:proofErr w:type="spellEnd"/>
      <w:r w:rsidRPr="005B1BC7">
        <w:tab/>
        <w:t>Aid to Navigation</w:t>
      </w:r>
    </w:p>
    <w:p w14:paraId="17EBFC0E" w14:textId="77777777" w:rsidR="0041579B" w:rsidRPr="005B1BC7" w:rsidRDefault="0041579B" w:rsidP="0041579B">
      <w:pPr>
        <w:pStyle w:val="BodyText"/>
        <w:tabs>
          <w:tab w:val="left" w:pos="1701"/>
        </w:tabs>
      </w:pPr>
      <w:r w:rsidRPr="005B1BC7">
        <w:t>Circ.</w:t>
      </w:r>
      <w:r w:rsidRPr="005B1BC7">
        <w:tab/>
        <w:t>Circular (IMO document)</w:t>
      </w:r>
    </w:p>
    <w:p w14:paraId="53315D95" w14:textId="77777777" w:rsidR="0041579B" w:rsidRPr="005B1BC7" w:rsidRDefault="0041579B" w:rsidP="0041579B">
      <w:pPr>
        <w:pStyle w:val="BodyText"/>
        <w:tabs>
          <w:tab w:val="left" w:pos="1701"/>
        </w:tabs>
      </w:pPr>
      <w:r>
        <w:lastRenderedPageBreak/>
        <w:t>COMSAR</w:t>
      </w:r>
      <w:r>
        <w:tab/>
      </w:r>
      <w:r w:rsidRPr="005B1BC7">
        <w:t xml:space="preserve">Sub-Committee on Communications and Search and </w:t>
      </w:r>
      <w:proofErr w:type="gramStart"/>
      <w:r w:rsidRPr="005B1BC7">
        <w:t>Rescue</w:t>
      </w:r>
      <w:r>
        <w:t>(</w:t>
      </w:r>
      <w:proofErr w:type="gramEnd"/>
      <w:r>
        <w:t>IMO)</w:t>
      </w:r>
    </w:p>
    <w:p w14:paraId="27DFF552" w14:textId="77777777" w:rsidR="0041579B" w:rsidRPr="005B1BC7" w:rsidRDefault="0041579B" w:rsidP="0041579B">
      <w:pPr>
        <w:pStyle w:val="BodyText"/>
        <w:tabs>
          <w:tab w:val="left" w:pos="1701"/>
        </w:tabs>
      </w:pPr>
      <w:r w:rsidRPr="005B1BC7">
        <w:t>ECDIS</w:t>
      </w:r>
      <w:r w:rsidRPr="005B1BC7">
        <w:tab/>
        <w:t>Electronic Chart Display and Information System</w:t>
      </w:r>
    </w:p>
    <w:p w14:paraId="55D31C9C" w14:textId="77777777" w:rsidR="0041579B" w:rsidRPr="005B1BC7" w:rsidRDefault="0041579B" w:rsidP="0041579B">
      <w:pPr>
        <w:pStyle w:val="BodyText"/>
        <w:tabs>
          <w:tab w:val="left" w:pos="1701"/>
        </w:tabs>
      </w:pPr>
      <w:r w:rsidRPr="005B1BC7">
        <w:t>ECS</w:t>
      </w:r>
      <w:r w:rsidRPr="005B1BC7">
        <w:tab/>
        <w:t>Electronic Chart System</w:t>
      </w:r>
    </w:p>
    <w:p w14:paraId="1EFD7400" w14:textId="77777777" w:rsidR="0041579B" w:rsidRPr="005B1BC7" w:rsidRDefault="0041579B" w:rsidP="0041579B">
      <w:pPr>
        <w:pStyle w:val="BodyText"/>
        <w:tabs>
          <w:tab w:val="left" w:pos="1701"/>
        </w:tabs>
      </w:pPr>
      <w:r w:rsidRPr="005B1BC7">
        <w:t>EPFS</w:t>
      </w:r>
      <w:r w:rsidRPr="005B1BC7">
        <w:tab/>
        <w:t>Electronic Position Fixing System</w:t>
      </w:r>
    </w:p>
    <w:p w14:paraId="7C57E9FB" w14:textId="77777777" w:rsidR="0041579B" w:rsidRPr="005B1BC7" w:rsidRDefault="0041579B" w:rsidP="0041579B">
      <w:pPr>
        <w:pStyle w:val="BodyText"/>
        <w:tabs>
          <w:tab w:val="left" w:pos="1701"/>
        </w:tabs>
      </w:pPr>
      <w:r w:rsidRPr="005B1BC7">
        <w:t>e-NAV</w:t>
      </w:r>
      <w:r w:rsidRPr="005B1BC7">
        <w:tab/>
        <w:t>e-Navigation</w:t>
      </w:r>
    </w:p>
    <w:p w14:paraId="53B8350C" w14:textId="77777777" w:rsidR="0041579B" w:rsidRPr="005B1BC7" w:rsidRDefault="0041579B" w:rsidP="0041579B">
      <w:pPr>
        <w:pStyle w:val="BodyText"/>
        <w:tabs>
          <w:tab w:val="left" w:pos="1701"/>
        </w:tabs>
      </w:pPr>
      <w:r w:rsidRPr="005B1BC7">
        <w:t>ENC</w:t>
      </w:r>
      <w:r w:rsidRPr="005B1BC7">
        <w:tab/>
        <w:t>Electronic Navigation Chart</w:t>
      </w:r>
    </w:p>
    <w:p w14:paraId="5CD7F8BB" w14:textId="77777777" w:rsidR="0041579B" w:rsidRPr="005B1BC7" w:rsidRDefault="0041579B" w:rsidP="0041579B">
      <w:pPr>
        <w:pStyle w:val="BodyText"/>
        <w:tabs>
          <w:tab w:val="left" w:pos="1701"/>
        </w:tabs>
      </w:pPr>
      <w:r w:rsidRPr="005B1BC7">
        <w:t>GI</w:t>
      </w:r>
      <w:r w:rsidRPr="005B1BC7">
        <w:tab/>
        <w:t>Geospatial Information (IHO)</w:t>
      </w:r>
    </w:p>
    <w:p w14:paraId="646E02EF" w14:textId="77777777" w:rsidR="0041579B" w:rsidRPr="005B1BC7" w:rsidRDefault="0041579B" w:rsidP="0041579B">
      <w:pPr>
        <w:pStyle w:val="BodyText"/>
        <w:tabs>
          <w:tab w:val="left" w:pos="1701"/>
        </w:tabs>
      </w:pPr>
      <w:r w:rsidRPr="005B1BC7">
        <w:t>GPS</w:t>
      </w:r>
      <w:r w:rsidRPr="005B1BC7">
        <w:tab/>
        <w:t>Global Positioning System</w:t>
      </w:r>
    </w:p>
    <w:p w14:paraId="6B738554" w14:textId="77777777" w:rsidR="0041579B" w:rsidRPr="005B1BC7" w:rsidRDefault="0041579B" w:rsidP="0041579B">
      <w:pPr>
        <w:pStyle w:val="BodyText"/>
        <w:tabs>
          <w:tab w:val="left" w:pos="1701"/>
        </w:tabs>
      </w:pPr>
      <w:r w:rsidRPr="005B1BC7">
        <w:t>HCD</w:t>
      </w:r>
      <w:r w:rsidRPr="005B1BC7">
        <w:tab/>
        <w:t>Human Centred Design</w:t>
      </w:r>
    </w:p>
    <w:p w14:paraId="49CEE70B" w14:textId="77777777" w:rsidR="0041579B" w:rsidRPr="005B1BC7" w:rsidRDefault="0041579B" w:rsidP="0041579B">
      <w:pPr>
        <w:pStyle w:val="BodyText"/>
        <w:tabs>
          <w:tab w:val="left" w:pos="1701"/>
        </w:tabs>
      </w:pPr>
      <w:r w:rsidRPr="005B1BC7">
        <w:rPr>
          <w:lang w:eastAsia="de-DE"/>
        </w:rPr>
        <w:t>HEAP</w:t>
      </w:r>
      <w:r w:rsidRPr="005B1BC7">
        <w:tab/>
      </w:r>
      <w:r w:rsidRPr="005B1BC7">
        <w:rPr>
          <w:lang w:eastAsia="de-DE"/>
        </w:rPr>
        <w:t>Human Element Analysing Process</w:t>
      </w:r>
    </w:p>
    <w:p w14:paraId="218270D5" w14:textId="77777777" w:rsidR="0041579B" w:rsidRPr="005B1BC7" w:rsidRDefault="0041579B" w:rsidP="0041579B">
      <w:pPr>
        <w:pStyle w:val="BodyText"/>
        <w:tabs>
          <w:tab w:val="left" w:pos="1701"/>
        </w:tabs>
      </w:pPr>
      <w:r w:rsidRPr="005B1BC7">
        <w:t>HMI</w:t>
      </w:r>
      <w:r w:rsidRPr="005B1BC7">
        <w:tab/>
        <w:t>Human Machine Interface</w:t>
      </w:r>
    </w:p>
    <w:p w14:paraId="242F5B12" w14:textId="77777777" w:rsidR="0041579B" w:rsidRPr="005B1BC7" w:rsidRDefault="0041579B" w:rsidP="0041579B">
      <w:pPr>
        <w:pStyle w:val="BodyText"/>
        <w:tabs>
          <w:tab w:val="left" w:pos="1701"/>
        </w:tabs>
      </w:pPr>
      <w:r w:rsidRPr="005B1BC7">
        <w:t>IALA</w:t>
      </w:r>
      <w:r w:rsidRPr="005B1BC7">
        <w:tab/>
        <w:t>International Association of Marine Aids to Navigation and Lighthouse Authorities</w:t>
      </w:r>
    </w:p>
    <w:p w14:paraId="47C58426" w14:textId="77777777" w:rsidR="0041579B" w:rsidRPr="005B1BC7" w:rsidRDefault="0041579B" w:rsidP="0041579B">
      <w:pPr>
        <w:pStyle w:val="BodyText"/>
        <w:tabs>
          <w:tab w:val="left" w:pos="1701"/>
        </w:tabs>
      </w:pPr>
      <w:r w:rsidRPr="005B1BC7">
        <w:t>IEC</w:t>
      </w:r>
      <w:r w:rsidRPr="005B1BC7">
        <w:tab/>
      </w:r>
      <w:r w:rsidRPr="005B1BC7">
        <w:rPr>
          <w:rFonts w:cs="Arial"/>
          <w:bCs/>
          <w:color w:val="575757"/>
        </w:rPr>
        <w:t>International Electrotechnical Commission</w:t>
      </w:r>
    </w:p>
    <w:p w14:paraId="7F6B91FF" w14:textId="77777777" w:rsidR="0041579B" w:rsidRPr="005B1BC7" w:rsidRDefault="0041579B" w:rsidP="0041579B">
      <w:pPr>
        <w:pStyle w:val="BodyText"/>
        <w:tabs>
          <w:tab w:val="left" w:pos="1701"/>
        </w:tabs>
      </w:pPr>
      <w:r w:rsidRPr="005B1BC7">
        <w:t>IHO</w:t>
      </w:r>
      <w:r w:rsidRPr="005B1BC7">
        <w:tab/>
        <w:t>International Hydrographic Organization</w:t>
      </w:r>
    </w:p>
    <w:p w14:paraId="5CCCEEED" w14:textId="77777777" w:rsidR="0041579B" w:rsidRPr="005B1BC7" w:rsidRDefault="0041579B" w:rsidP="0041579B">
      <w:pPr>
        <w:pStyle w:val="BodyText"/>
        <w:tabs>
          <w:tab w:val="left" w:pos="1701"/>
        </w:tabs>
      </w:pPr>
      <w:r w:rsidRPr="005B1BC7">
        <w:t>IMO</w:t>
      </w:r>
      <w:r w:rsidRPr="005B1BC7">
        <w:tab/>
        <w:t>International Maritime Organization</w:t>
      </w:r>
    </w:p>
    <w:p w14:paraId="3CF6EDB6" w14:textId="77777777" w:rsidR="0041579B" w:rsidRPr="005B1BC7" w:rsidRDefault="0041579B" w:rsidP="0041579B">
      <w:pPr>
        <w:pStyle w:val="BodyText"/>
        <w:tabs>
          <w:tab w:val="left" w:pos="1701"/>
        </w:tabs>
      </w:pPr>
      <w:r w:rsidRPr="005B1BC7">
        <w:t>INS</w:t>
      </w:r>
      <w:r w:rsidRPr="005B1BC7">
        <w:tab/>
        <w:t>Integrated Navigation System</w:t>
      </w:r>
    </w:p>
    <w:p w14:paraId="680A435E" w14:textId="77777777" w:rsidR="0041579B" w:rsidRPr="005B1BC7" w:rsidRDefault="0041579B" w:rsidP="0041579B">
      <w:pPr>
        <w:pStyle w:val="BodyText"/>
        <w:tabs>
          <w:tab w:val="left" w:pos="1701"/>
        </w:tabs>
      </w:pPr>
      <w:r w:rsidRPr="005B1BC7">
        <w:t>ISO</w:t>
      </w:r>
      <w:r w:rsidRPr="005B1BC7">
        <w:tab/>
        <w:t>International Organization for Standardisation</w:t>
      </w:r>
    </w:p>
    <w:p w14:paraId="6CC76EB2" w14:textId="77777777" w:rsidR="0041579B" w:rsidRPr="005B1BC7" w:rsidRDefault="0041579B" w:rsidP="0041579B">
      <w:pPr>
        <w:pStyle w:val="BodyText"/>
        <w:tabs>
          <w:tab w:val="left" w:pos="1701"/>
        </w:tabs>
      </w:pPr>
      <w:r w:rsidRPr="005B1BC7">
        <w:t>MD</w:t>
      </w:r>
      <w:r w:rsidRPr="005B1BC7">
        <w:tab/>
        <w:t>Maintenance Document</w:t>
      </w:r>
    </w:p>
    <w:p w14:paraId="39EEA50A" w14:textId="46389BCE" w:rsidR="0041579B" w:rsidRPr="005B1BC7" w:rsidRDefault="0041579B" w:rsidP="0041579B">
      <w:pPr>
        <w:pStyle w:val="BodyText"/>
        <w:tabs>
          <w:tab w:val="left" w:pos="1701"/>
        </w:tabs>
      </w:pPr>
      <w:r w:rsidRPr="005B1BC7">
        <w:t>MSC</w:t>
      </w:r>
      <w:r w:rsidRPr="005B1BC7">
        <w:tab/>
        <w:t>Maritime Safety Committee</w:t>
      </w:r>
      <w:r w:rsidR="00C92667">
        <w:t xml:space="preserve"> (IMO)</w:t>
      </w:r>
    </w:p>
    <w:p w14:paraId="133E4C93" w14:textId="6E074443" w:rsidR="0041579B" w:rsidRPr="005B1BC7" w:rsidRDefault="0041579B" w:rsidP="0041579B">
      <w:pPr>
        <w:pStyle w:val="BodyText"/>
        <w:tabs>
          <w:tab w:val="left" w:pos="1701"/>
        </w:tabs>
      </w:pPr>
      <w:r w:rsidRPr="005B1BC7">
        <w:t>NAV</w:t>
      </w:r>
      <w:r w:rsidRPr="005B1BC7">
        <w:tab/>
        <w:t>Sub-Committee on Safety-of-Navigation</w:t>
      </w:r>
      <w:r w:rsidR="00C92667">
        <w:t xml:space="preserve"> (IMO)</w:t>
      </w:r>
    </w:p>
    <w:p w14:paraId="580C5202" w14:textId="77777777" w:rsidR="0041579B" w:rsidRPr="005B1BC7" w:rsidRDefault="0041579B" w:rsidP="0041579B">
      <w:pPr>
        <w:pStyle w:val="BodyText"/>
        <w:tabs>
          <w:tab w:val="left" w:pos="1701"/>
        </w:tabs>
      </w:pPr>
      <w:r w:rsidRPr="005B1BC7">
        <w:t>SENC</w:t>
      </w:r>
      <w:r w:rsidRPr="005B1BC7">
        <w:tab/>
        <w:t>System Electronic Navigation Chart</w:t>
      </w:r>
    </w:p>
    <w:p w14:paraId="6BB2EFD0" w14:textId="77777777" w:rsidR="0041579B" w:rsidRPr="005B1BC7" w:rsidRDefault="0041579B" w:rsidP="0041579B">
      <w:pPr>
        <w:pStyle w:val="BodyText"/>
        <w:tabs>
          <w:tab w:val="left" w:pos="1701"/>
        </w:tabs>
      </w:pPr>
      <w:r w:rsidRPr="005B1BC7">
        <w:t>SN</w:t>
      </w:r>
      <w:r w:rsidRPr="005B1BC7">
        <w:tab/>
        <w:t>Safety of Navigation (IMO)</w:t>
      </w:r>
    </w:p>
    <w:p w14:paraId="4AA6FDA4" w14:textId="4C7C1BB4" w:rsidR="0041579B" w:rsidRPr="005B1BC7" w:rsidRDefault="0041579B" w:rsidP="0041579B">
      <w:pPr>
        <w:pStyle w:val="BodyText"/>
        <w:tabs>
          <w:tab w:val="left" w:pos="1701"/>
        </w:tabs>
      </w:pPr>
      <w:r w:rsidRPr="005B1BC7">
        <w:t>S-52</w:t>
      </w:r>
      <w:r w:rsidRPr="005B1BC7">
        <w:tab/>
      </w:r>
      <w:r w:rsidR="00754869" w:rsidRPr="00684F0B">
        <w:t>Standard and the portrayal of colours and symbols in ECDIS (IHO)</w:t>
      </w:r>
    </w:p>
    <w:p w14:paraId="035D58D2" w14:textId="503FABD2" w:rsidR="0041579B" w:rsidRPr="005B1BC7" w:rsidRDefault="0041579B" w:rsidP="0041579B">
      <w:pPr>
        <w:pStyle w:val="BodyText"/>
        <w:tabs>
          <w:tab w:val="left" w:pos="1701"/>
        </w:tabs>
      </w:pPr>
      <w:r w:rsidRPr="005B1BC7">
        <w:t>S-57</w:t>
      </w:r>
      <w:r w:rsidRPr="005B1BC7">
        <w:tab/>
      </w:r>
      <w:r w:rsidR="00754869" w:rsidRPr="002B6385">
        <w:t>Transfer Standard for Digital Hydrographic Data</w:t>
      </w:r>
      <w:r w:rsidR="00754869">
        <w:t xml:space="preserve"> (IHO)</w:t>
      </w:r>
    </w:p>
    <w:p w14:paraId="2F251468" w14:textId="26CA6E34" w:rsidR="0041579B" w:rsidRPr="005B1BC7" w:rsidRDefault="0041579B" w:rsidP="0041579B">
      <w:pPr>
        <w:pStyle w:val="BodyText"/>
        <w:tabs>
          <w:tab w:val="left" w:pos="1701"/>
        </w:tabs>
      </w:pPr>
      <w:r w:rsidRPr="005B1BC7">
        <w:t>S-100</w:t>
      </w:r>
      <w:r w:rsidRPr="005B1BC7">
        <w:tab/>
      </w:r>
      <w:r w:rsidR="00754869" w:rsidRPr="00684F0B">
        <w:rPr>
          <w:rFonts w:cs="Arial"/>
          <w:bCs/>
          <w:color w:val="262626"/>
        </w:rPr>
        <w:t>Geospatial Information Registry (IHO)</w:t>
      </w:r>
    </w:p>
    <w:p w14:paraId="3C8CA263" w14:textId="4A7EBE53" w:rsidR="0041579B" w:rsidRPr="005B1BC7" w:rsidRDefault="0041579B" w:rsidP="0041579B">
      <w:pPr>
        <w:pStyle w:val="BodyText"/>
        <w:tabs>
          <w:tab w:val="left" w:pos="1701"/>
        </w:tabs>
      </w:pPr>
      <w:r w:rsidRPr="005B1BC7">
        <w:t>SOLAS</w:t>
      </w:r>
      <w:r w:rsidRPr="005B1BC7">
        <w:tab/>
        <w:t>United Nations Convention for the Safety of Life at Sea</w:t>
      </w:r>
    </w:p>
    <w:p w14:paraId="7A3E8A2D" w14:textId="77777777" w:rsidR="0041579B" w:rsidRPr="005B1BC7" w:rsidRDefault="0041579B" w:rsidP="0041579B">
      <w:pPr>
        <w:pStyle w:val="BodyText"/>
        <w:tabs>
          <w:tab w:val="left" w:pos="1701"/>
        </w:tabs>
      </w:pPr>
      <w:r w:rsidRPr="005B1BC7">
        <w:t>VTS</w:t>
      </w:r>
      <w:r w:rsidRPr="005B1BC7">
        <w:tab/>
        <w:t>Vessel Traffic Services</w:t>
      </w:r>
    </w:p>
    <w:p w14:paraId="4C47D4DC" w14:textId="77777777" w:rsidR="0041579B" w:rsidRPr="005B1BC7" w:rsidRDefault="0041579B" w:rsidP="0041579B">
      <w:pPr>
        <w:pStyle w:val="BodyText"/>
        <w:tabs>
          <w:tab w:val="left" w:pos="1701"/>
        </w:tabs>
      </w:pPr>
      <w:r w:rsidRPr="005B1BC7">
        <w:t>VTSO</w:t>
      </w:r>
      <w:r w:rsidRPr="005B1BC7">
        <w:tab/>
        <w:t xml:space="preserve">Vessel Traffic Services </w:t>
      </w:r>
      <w:r>
        <w:t>Operator</w:t>
      </w:r>
    </w:p>
    <w:p w14:paraId="5E0EC7A8" w14:textId="76814948" w:rsidR="0041579B" w:rsidRPr="005B1BC7" w:rsidRDefault="0041579B" w:rsidP="0041579B">
      <w:pPr>
        <w:pStyle w:val="BodyText"/>
        <w:tabs>
          <w:tab w:val="left" w:pos="1701"/>
        </w:tabs>
      </w:pPr>
      <w:r w:rsidRPr="005B1BC7">
        <w:t>WG</w:t>
      </w:r>
      <w:r w:rsidRPr="005B1BC7">
        <w:tab/>
        <w:t>Working Group</w:t>
      </w:r>
    </w:p>
    <w:p w14:paraId="4497B895" w14:textId="77777777" w:rsidR="00A314FA" w:rsidRPr="005B1BC7" w:rsidRDefault="00A314FA">
      <w:pPr>
        <w:spacing w:after="200" w:line="276" w:lineRule="auto"/>
        <w:rPr>
          <w:sz w:val="22"/>
        </w:rPr>
      </w:pPr>
      <w:r w:rsidRPr="005B1BC7">
        <w:br w:type="page"/>
      </w:r>
    </w:p>
    <w:p w14:paraId="5177A299" w14:textId="5B400D66" w:rsidR="00C56BF7" w:rsidRPr="005B1BC7" w:rsidRDefault="00A314FA" w:rsidP="00A314FA">
      <w:pPr>
        <w:pStyle w:val="Annex"/>
      </w:pPr>
      <w:bookmarkStart w:id="231" w:name="_Ref444945916"/>
      <w:bookmarkStart w:id="232" w:name="_Toc445738975"/>
      <w:r w:rsidRPr="005B1BC7">
        <w:rPr>
          <w:caps w:val="0"/>
        </w:rPr>
        <w:lastRenderedPageBreak/>
        <w:t>PORTRAYAL EXAMPLES ON THE IALA E-NAVIGATION PORTAL</w:t>
      </w:r>
      <w:bookmarkEnd w:id="231"/>
      <w:bookmarkEnd w:id="232"/>
    </w:p>
    <w:p w14:paraId="75A5AB89" w14:textId="77777777" w:rsidR="00C56BF7" w:rsidRPr="005B1BC7" w:rsidRDefault="00C56BF7" w:rsidP="00C56BF7">
      <w:pPr>
        <w:pStyle w:val="BodyText"/>
      </w:pPr>
      <w:r w:rsidRPr="005B1BC7">
        <w:t>Examples of new applications or systems that may be e-Navigation related were compiled in conjunction with the preparation of this guideline and can be found in the following website:</w:t>
      </w:r>
    </w:p>
    <w:p w14:paraId="6FB28C72" w14:textId="092AC24D" w:rsidR="00C56BF7" w:rsidRPr="005B1BC7" w:rsidRDefault="005E7BC0" w:rsidP="00C56BF7">
      <w:pPr>
        <w:pStyle w:val="BodyText"/>
      </w:pPr>
      <w:hyperlink r:id="rId19" w:history="1">
        <w:r w:rsidR="00A314FA" w:rsidRPr="005B1BC7">
          <w:rPr>
            <w:rStyle w:val="Hyperlink"/>
          </w:rPr>
          <w:t>http://www.e-Navigation.net</w:t>
        </w:r>
      </w:hyperlink>
    </w:p>
    <w:p w14:paraId="2A8F6EF1" w14:textId="77777777" w:rsidR="00A314FA" w:rsidRPr="005B1BC7" w:rsidRDefault="00A314FA" w:rsidP="00C56BF7">
      <w:pPr>
        <w:pStyle w:val="BodyText"/>
      </w:pPr>
    </w:p>
    <w:p w14:paraId="45368A1A" w14:textId="3BA5972F" w:rsidR="00A314FA" w:rsidRPr="005B1BC7" w:rsidRDefault="00A314FA" w:rsidP="00A314FA">
      <w:pPr>
        <w:pStyle w:val="BodyText"/>
        <w:jc w:val="center"/>
      </w:pPr>
      <w:r w:rsidRPr="005B1BC7">
        <w:rPr>
          <w:noProof/>
          <w:lang w:val="en-US" w:eastAsia="ja-JP"/>
        </w:rPr>
        <w:drawing>
          <wp:inline distT="0" distB="0" distL="0" distR="0" wp14:anchorId="5AA5B559" wp14:editId="222AF7EB">
            <wp:extent cx="3381818" cy="2020047"/>
            <wp:effectExtent l="19050" t="0" r="9082"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3390499" cy="2025232"/>
                    </a:xfrm>
                    <a:prstGeom prst="rect">
                      <a:avLst/>
                    </a:prstGeom>
                    <a:noFill/>
                    <a:ln w="9525">
                      <a:noFill/>
                      <a:miter lim="800000"/>
                      <a:headEnd/>
                      <a:tailEnd/>
                    </a:ln>
                  </pic:spPr>
                </pic:pic>
              </a:graphicData>
            </a:graphic>
          </wp:inline>
        </w:drawing>
      </w:r>
    </w:p>
    <w:p w14:paraId="2FC2DDFD" w14:textId="02EC6A73" w:rsidR="00C56BF7" w:rsidRPr="005B1BC7" w:rsidRDefault="00C56BF7" w:rsidP="00C56BF7">
      <w:pPr>
        <w:pStyle w:val="BodyText"/>
      </w:pPr>
    </w:p>
    <w:p w14:paraId="2D25B874" w14:textId="7FCB0518" w:rsidR="00C56BF7" w:rsidRPr="005B1BC7" w:rsidRDefault="00C56BF7" w:rsidP="00C56BF7">
      <w:pPr>
        <w:pStyle w:val="BodyText"/>
      </w:pPr>
      <w:r w:rsidRPr="005B1BC7">
        <w:t xml:space="preserve">The website is IALA's e-Navigation portal. </w:t>
      </w:r>
      <w:r w:rsidR="00A314FA" w:rsidRPr="005B1BC7">
        <w:t xml:space="preserve"> </w:t>
      </w:r>
      <w:r w:rsidRPr="005B1BC7">
        <w:t>The operation and maintenance of this website is performed by the Danish Maritime Authority (DMA).</w:t>
      </w:r>
    </w:p>
    <w:p w14:paraId="03A20A2A" w14:textId="77777777" w:rsidR="00C56BF7" w:rsidRPr="005B1BC7" w:rsidRDefault="00C56BF7" w:rsidP="00C56BF7">
      <w:pPr>
        <w:pStyle w:val="BodyText"/>
        <w:rPr>
          <w:b/>
        </w:rPr>
      </w:pPr>
      <w:r w:rsidRPr="005B1BC7">
        <w:rPr>
          <w:b/>
        </w:rPr>
        <w:t>Submitting additional examples</w:t>
      </w:r>
    </w:p>
    <w:p w14:paraId="7A6C9B1C" w14:textId="7D1352F0" w:rsidR="00C56BF7" w:rsidRPr="005B1BC7" w:rsidRDefault="00C56BF7" w:rsidP="00C56BF7">
      <w:pPr>
        <w:pStyle w:val="BodyText"/>
      </w:pPr>
      <w:r w:rsidRPr="005B1BC7">
        <w:t xml:space="preserve">Additional examples can be submitted to the website. </w:t>
      </w:r>
      <w:r w:rsidR="00A1108F" w:rsidRPr="005B1BC7">
        <w:t xml:space="preserve"> </w:t>
      </w:r>
      <w:r w:rsidRPr="005B1BC7">
        <w:t>Details for submission and the template to be used can be found on the portal itself.</w:t>
      </w:r>
    </w:p>
    <w:p w14:paraId="298E9F5C" w14:textId="67F13742" w:rsidR="004944C8" w:rsidRDefault="004944C8" w:rsidP="004944C8">
      <w:pPr>
        <w:pStyle w:val="BodyText"/>
        <w:rPr>
          <w:ins w:id="233" w:author="Peter Kito" w:date="2019-09-24T10:22:00Z"/>
        </w:rPr>
      </w:pPr>
    </w:p>
    <w:p w14:paraId="732CDB60" w14:textId="4867E31F" w:rsidR="006D7911" w:rsidRDefault="006D7911" w:rsidP="006D7911">
      <w:pPr>
        <w:pStyle w:val="ListParagraph"/>
        <w:rPr>
          <w:ins w:id="234" w:author="Peter Kito" w:date="2019-09-24T10:23:00Z"/>
          <w:i/>
          <w:lang w:val="en-CA"/>
        </w:rPr>
      </w:pPr>
      <w:ins w:id="235" w:author="Peter Kito" w:date="2019-09-24T10:23:00Z">
        <w:r>
          <w:rPr>
            <w:i/>
            <w:lang w:val="en-CA"/>
          </w:rPr>
          <w:t>References</w:t>
        </w:r>
        <w:r w:rsidRPr="000E5182">
          <w:rPr>
            <w:i/>
            <w:lang w:val="en-CA"/>
          </w:rPr>
          <w:t>:</w:t>
        </w:r>
      </w:ins>
    </w:p>
    <w:p w14:paraId="1AE8F680" w14:textId="77777777" w:rsidR="006D7911" w:rsidRPr="004A5524" w:rsidRDefault="006D7911" w:rsidP="006D7911">
      <w:pPr>
        <w:pStyle w:val="ListParagraph"/>
        <w:numPr>
          <w:ilvl w:val="0"/>
          <w:numId w:val="37"/>
        </w:numPr>
        <w:rPr>
          <w:ins w:id="236" w:author="Peter Kito" w:date="2019-09-24T10:23:00Z"/>
          <w:i/>
        </w:rPr>
      </w:pPr>
      <w:ins w:id="237" w:author="Peter Kito" w:date="2019-09-24T10:23:00Z">
        <w:r w:rsidRPr="004A5524">
          <w:rPr>
            <w:i/>
          </w:rPr>
          <w:t>“Report of the IALA Workshop on the Portrayal of Data and Information at a VTS” [Bremen, 2013]</w:t>
        </w:r>
      </w:ins>
    </w:p>
    <w:p w14:paraId="76455374" w14:textId="77777777" w:rsidR="006D7911" w:rsidRPr="000E5182" w:rsidRDefault="006D7911" w:rsidP="006D7911">
      <w:pPr>
        <w:pStyle w:val="ListParagraph"/>
        <w:numPr>
          <w:ilvl w:val="0"/>
          <w:numId w:val="36"/>
        </w:numPr>
        <w:rPr>
          <w:ins w:id="238" w:author="Peter Kito" w:date="2019-09-24T10:23:00Z"/>
          <w:i/>
          <w:lang w:val="en-CA"/>
        </w:rPr>
      </w:pPr>
      <w:ins w:id="239" w:author="Peter Kito" w:date="2019-09-24T10:23:00Z">
        <w:r w:rsidRPr="000E5182">
          <w:rPr>
            <w:i/>
            <w:lang w:val="en-CA"/>
          </w:rPr>
          <w:t>Report on the IALA Workshop on Human Factor and Ergonomic in VTS [Gothenburg 2015]</w:t>
        </w:r>
      </w:ins>
    </w:p>
    <w:p w14:paraId="5C9F89DE" w14:textId="77777777" w:rsidR="006D7911" w:rsidRDefault="006D7911" w:rsidP="006D7911">
      <w:pPr>
        <w:pStyle w:val="ListParagraph"/>
        <w:numPr>
          <w:ilvl w:val="0"/>
          <w:numId w:val="36"/>
        </w:numPr>
        <w:rPr>
          <w:ins w:id="240" w:author="Peter Kito" w:date="2019-09-24T10:23:00Z"/>
          <w:i/>
          <w:lang w:val="en-CA"/>
        </w:rPr>
      </w:pPr>
      <w:ins w:id="241" w:author="Peter Kito" w:date="2019-09-24T10:23:00Z">
        <w:r w:rsidRPr="000E5182">
          <w:rPr>
            <w:i/>
            <w:lang w:val="en-CA"/>
          </w:rPr>
          <w:t>VTS41 input paper 10.3.2 Human Factor and Ergonomic</w:t>
        </w:r>
      </w:ins>
    </w:p>
    <w:p w14:paraId="6F78E5E2" w14:textId="77777777" w:rsidR="006D7911" w:rsidRPr="007617FE" w:rsidRDefault="006D7911" w:rsidP="006D7911">
      <w:pPr>
        <w:pStyle w:val="ListParagraph"/>
        <w:numPr>
          <w:ilvl w:val="0"/>
          <w:numId w:val="36"/>
        </w:numPr>
        <w:rPr>
          <w:ins w:id="242" w:author="Peter Kito" w:date="2019-09-24T10:23:00Z"/>
          <w:i/>
          <w:lang w:val="en-CA"/>
        </w:rPr>
      </w:pPr>
      <w:ins w:id="243" w:author="Peter Kito" w:date="2019-09-24T10:23:00Z">
        <w:r>
          <w:rPr>
            <w:i/>
            <w:lang w:val="en-CA"/>
          </w:rPr>
          <w:t>IALA Recommendation V-127 Operational Procedures for Vessel Traffic Services [Edition 2, June 2011]</w:t>
        </w:r>
      </w:ins>
    </w:p>
    <w:p w14:paraId="0C17FFF2" w14:textId="77777777" w:rsidR="006D7911" w:rsidRDefault="006D7911" w:rsidP="006D7911">
      <w:pPr>
        <w:pStyle w:val="ListParagraph"/>
        <w:numPr>
          <w:ilvl w:val="0"/>
          <w:numId w:val="36"/>
        </w:numPr>
        <w:rPr>
          <w:ins w:id="244" w:author="Peter Kito" w:date="2019-09-24T10:23:00Z"/>
          <w:i/>
          <w:lang w:val="en-CA"/>
        </w:rPr>
      </w:pPr>
      <w:ins w:id="245" w:author="Peter Kito" w:date="2019-09-24T10:23:00Z">
        <w:r>
          <w:rPr>
            <w:i/>
            <w:lang w:val="en-CA"/>
          </w:rPr>
          <w:t>IALA Recommendation V-125 On The use and presentation of symbology at a VTS Centre [Edition 3, June 2012]</w:t>
        </w:r>
      </w:ins>
    </w:p>
    <w:p w14:paraId="0FC2AFAC" w14:textId="77777777" w:rsidR="006D7911" w:rsidRDefault="006D7911" w:rsidP="006D7911">
      <w:pPr>
        <w:pStyle w:val="ListParagraph"/>
        <w:numPr>
          <w:ilvl w:val="0"/>
          <w:numId w:val="36"/>
        </w:numPr>
        <w:rPr>
          <w:ins w:id="246" w:author="Peter Kito" w:date="2019-09-24T10:23:00Z"/>
          <w:i/>
          <w:lang w:val="en-CA"/>
        </w:rPr>
      </w:pPr>
      <w:ins w:id="247" w:author="Peter Kito" w:date="2019-09-24T10:23:00Z">
        <w:r>
          <w:rPr>
            <w:i/>
            <w:lang w:val="en-CA"/>
          </w:rPr>
          <w:t>IALA Recommendation V-119  On The Implementation of Vessel Traffic Services [Edition 2, December 2009]</w:t>
        </w:r>
      </w:ins>
    </w:p>
    <w:p w14:paraId="3ADA1B46" w14:textId="77777777" w:rsidR="006D7911" w:rsidRDefault="006D7911" w:rsidP="006D7911">
      <w:pPr>
        <w:pStyle w:val="ListParagraph"/>
        <w:numPr>
          <w:ilvl w:val="0"/>
          <w:numId w:val="36"/>
        </w:numPr>
        <w:rPr>
          <w:ins w:id="248" w:author="Peter Kito" w:date="2019-09-24T10:23:00Z"/>
          <w:i/>
          <w:lang w:val="en-CA"/>
        </w:rPr>
      </w:pPr>
      <w:ins w:id="249" w:author="Peter Kito" w:date="2019-09-24T10:23:00Z">
        <w:r>
          <w:rPr>
            <w:i/>
            <w:lang w:val="en-CA"/>
          </w:rPr>
          <w:t>IALA Guideline No. 1111 Preparation of Operational and Technical Performance Requirements for VTS Systems [Edition 1.0, May 2015] (Chapter10: VTS Human/Machine Interface and Chapter 11: Decision Support)</w:t>
        </w:r>
      </w:ins>
    </w:p>
    <w:p w14:paraId="5C551256" w14:textId="77777777" w:rsidR="006D7911" w:rsidRPr="00BC4E43" w:rsidRDefault="006D7911" w:rsidP="006D7911">
      <w:pPr>
        <w:pStyle w:val="ListParagraph"/>
        <w:numPr>
          <w:ilvl w:val="0"/>
          <w:numId w:val="36"/>
        </w:numPr>
        <w:rPr>
          <w:ins w:id="250" w:author="Peter Kito" w:date="2019-09-24T10:23:00Z"/>
          <w:i/>
          <w:lang w:val="en-CA"/>
        </w:rPr>
      </w:pPr>
      <w:ins w:id="251" w:author="Peter Kito" w:date="2019-09-24T10:23:00Z">
        <w:r w:rsidRPr="009878DA">
          <w:rPr>
            <w:i/>
          </w:rPr>
          <w:t xml:space="preserve">IALA Guideline No. 1105 on Shore-side portrayal ensuring </w:t>
        </w:r>
        <w:proofErr w:type="spellStart"/>
        <w:r w:rsidRPr="009878DA">
          <w:rPr>
            <w:i/>
          </w:rPr>
          <w:t>harmonisation</w:t>
        </w:r>
        <w:proofErr w:type="spellEnd"/>
        <w:r w:rsidRPr="009878DA">
          <w:rPr>
            <w:i/>
          </w:rPr>
          <w:t xml:space="preserve"> with e-Navigation related information</w:t>
        </w:r>
        <w:r>
          <w:rPr>
            <w:i/>
          </w:rPr>
          <w:t xml:space="preserve"> [Edition 1, </w:t>
        </w:r>
        <w:r w:rsidRPr="009878DA">
          <w:rPr>
            <w:i/>
          </w:rPr>
          <w:t>December 2013]</w:t>
        </w:r>
      </w:ins>
    </w:p>
    <w:p w14:paraId="46AD5924" w14:textId="77777777" w:rsidR="006D7911" w:rsidRPr="009878DA" w:rsidRDefault="006D7911" w:rsidP="006D7911">
      <w:pPr>
        <w:pStyle w:val="ListParagraph"/>
        <w:numPr>
          <w:ilvl w:val="0"/>
          <w:numId w:val="36"/>
        </w:numPr>
        <w:rPr>
          <w:ins w:id="252" w:author="Peter Kito" w:date="2019-09-24T10:23:00Z"/>
          <w:i/>
          <w:lang w:val="en-CA"/>
        </w:rPr>
      </w:pPr>
      <w:ins w:id="253" w:author="Peter Kito" w:date="2019-09-24T10:23:00Z">
        <w:r>
          <w:rPr>
            <w:i/>
          </w:rPr>
          <w:t>IALA Guideline G1106 Producing an IALA S-200 Series Product Specification [Edition 2.0, June 2017]</w:t>
        </w:r>
      </w:ins>
    </w:p>
    <w:p w14:paraId="23C5B7E7" w14:textId="77777777" w:rsidR="006D7911" w:rsidRPr="006D7911" w:rsidRDefault="006D7911" w:rsidP="004944C8">
      <w:pPr>
        <w:pStyle w:val="BodyText"/>
        <w:rPr>
          <w:lang w:val="en-CA"/>
          <w:rPrChange w:id="254" w:author="Peter Kito" w:date="2019-09-24T10:23:00Z">
            <w:rPr/>
          </w:rPrChange>
        </w:rPr>
      </w:pPr>
    </w:p>
    <w:sectPr w:rsidR="006D7911" w:rsidRPr="006D7911" w:rsidSect="00C56BF7">
      <w:headerReference w:type="default" r:id="rId21"/>
      <w:footerReference w:type="default" r:id="rId2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B3F47" w14:textId="77777777" w:rsidR="00DE3D94" w:rsidRDefault="00DE3D94" w:rsidP="003274DB">
      <w:r>
        <w:separator/>
      </w:r>
    </w:p>
    <w:p w14:paraId="01474058" w14:textId="77777777" w:rsidR="00DE3D94" w:rsidRDefault="00DE3D94"/>
  </w:endnote>
  <w:endnote w:type="continuationSeparator" w:id="0">
    <w:p w14:paraId="2388BF32" w14:textId="77777777" w:rsidR="00DE3D94" w:rsidRDefault="00DE3D94" w:rsidP="003274DB">
      <w:r>
        <w:continuationSeparator/>
      </w:r>
    </w:p>
    <w:p w14:paraId="501BB2DF" w14:textId="77777777" w:rsidR="00DE3D94" w:rsidRDefault="00DE3D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064898" w:rsidRDefault="0006489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064898" w:rsidRDefault="0006489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064898" w:rsidRDefault="0006489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064898" w:rsidRDefault="0006489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064898" w:rsidRDefault="0006489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33B5" w14:textId="77777777" w:rsidR="00064898" w:rsidRDefault="00064898" w:rsidP="008747E0">
    <w:pPr>
      <w:pStyle w:val="Footer"/>
    </w:pPr>
    <w:r>
      <w:rPr>
        <w:noProof/>
        <w:lang w:val="en-US" w:eastAsia="ja-JP"/>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88162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064898" w:rsidRPr="00ED2A8D" w:rsidRDefault="00064898" w:rsidP="008747E0">
    <w:pPr>
      <w:pStyle w:val="Footer"/>
    </w:pPr>
    <w:r w:rsidRPr="00442889">
      <w:rPr>
        <w:noProof/>
        <w:lang w:val="en-US" w:eastAsia="ja-JP"/>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064898" w:rsidRPr="00ED2A8D" w:rsidRDefault="00064898" w:rsidP="008747E0">
    <w:pPr>
      <w:pStyle w:val="Footer"/>
    </w:pPr>
  </w:p>
  <w:p w14:paraId="3A2C5A86" w14:textId="77777777" w:rsidR="00064898" w:rsidRPr="00ED2A8D" w:rsidRDefault="00064898" w:rsidP="008747E0">
    <w:pPr>
      <w:pStyle w:val="Footer"/>
    </w:pPr>
  </w:p>
  <w:p w14:paraId="52999534" w14:textId="77777777" w:rsidR="00064898" w:rsidRPr="00ED2A8D" w:rsidRDefault="00064898"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064898" w:rsidRDefault="00064898" w:rsidP="00525922">
    <w:pPr>
      <w:pStyle w:val="Footerlandscape"/>
    </w:pPr>
    <w:r>
      <w:rPr>
        <w:noProof/>
        <w:lang w:val="en-US" w:eastAsia="ja-JP"/>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9CD21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064898" w:rsidRPr="00C907DF" w:rsidRDefault="0006489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753135EC" w14:textId="2674E641" w:rsidR="00064898" w:rsidRPr="00525922" w:rsidRDefault="0006489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064898" w:rsidRPr="00C716E5" w:rsidRDefault="00064898" w:rsidP="00C716E5">
    <w:pPr>
      <w:pStyle w:val="Footer"/>
      <w:rPr>
        <w:sz w:val="15"/>
        <w:szCs w:val="15"/>
      </w:rPr>
    </w:pPr>
  </w:p>
  <w:p w14:paraId="563B890B" w14:textId="77777777" w:rsidR="00064898" w:rsidRDefault="00064898" w:rsidP="00C716E5">
    <w:pPr>
      <w:pStyle w:val="Footerportrait"/>
    </w:pPr>
  </w:p>
  <w:p w14:paraId="352ACC75" w14:textId="6C6AEAE7" w:rsidR="00064898" w:rsidRPr="00C907DF" w:rsidRDefault="005E7BC0"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064898" w:rsidRPr="00C907DF">
      <w:t xml:space="preserve"> </w:t>
    </w:r>
    <w:r>
      <w:fldChar w:fldCharType="begin"/>
    </w:r>
    <w:r>
      <w:instrText xml:space="preserve"> STYLEREF "Document number" \* MERGEFORMAT </w:instrText>
    </w:r>
    <w:r>
      <w:fldChar w:fldCharType="separate"/>
    </w:r>
    <w:r>
      <w:t>1105</w:t>
    </w:r>
    <w:r>
      <w:fldChar w:fldCharType="end"/>
    </w:r>
    <w:r w:rsidR="00064898" w:rsidRPr="00C907DF">
      <w:t xml:space="preserve"> –</w:t>
    </w:r>
    <w:r w:rsidR="00064898">
      <w:t xml:space="preserve"> </w:t>
    </w:r>
    <w:r>
      <w:fldChar w:fldCharType="begin"/>
    </w:r>
    <w:r>
      <w:instrText xml:space="preserve"> STYLEREF "Document name" \* MERGEFORMAT </w:instrText>
    </w:r>
    <w:r>
      <w:fldChar w:fldCharType="separate"/>
    </w:r>
    <w:r>
      <w:t>Shore-side portrayal ensuring harmonisation with e-Navigation related information</w:t>
    </w:r>
    <w:r>
      <w:fldChar w:fldCharType="end"/>
    </w:r>
  </w:p>
  <w:p w14:paraId="15200F68" w14:textId="31C2FD0C" w:rsidR="00064898" w:rsidRPr="00C907DF" w:rsidRDefault="005E7BC0" w:rsidP="00C716E5">
    <w:pPr>
      <w:pStyle w:val="Footerportrait"/>
    </w:pPr>
    <w:r>
      <w:fldChar w:fldCharType="begin"/>
    </w:r>
    <w:r>
      <w:instrText xml:space="preserve"> STYLEREF "Edition</w:instrText>
    </w:r>
    <w:r>
      <w:instrText xml:space="preserve"> number" \* MERGEFORMAT </w:instrText>
    </w:r>
    <w:r>
      <w:fldChar w:fldCharType="separate"/>
    </w:r>
    <w:r>
      <w:t>Edition 1.0</w:t>
    </w:r>
    <w:r>
      <w:fldChar w:fldCharType="end"/>
    </w:r>
    <w:r w:rsidR="00064898">
      <w:t xml:space="preserve">  </w:t>
    </w:r>
    <w:r>
      <w:fldChar w:fldCharType="begin"/>
    </w:r>
    <w:r>
      <w:instrText xml:space="preserve"> STYLEREF "Document date" \* MERGEFORMAT </w:instrText>
    </w:r>
    <w:r>
      <w:fldChar w:fldCharType="separate"/>
    </w:r>
    <w:r>
      <w:t>December 2013</w:t>
    </w:r>
    <w:r>
      <w:fldChar w:fldCharType="end"/>
    </w:r>
    <w:r w:rsidR="00064898" w:rsidRPr="00C907DF">
      <w:tab/>
    </w:r>
    <w:r w:rsidR="00064898">
      <w:t xml:space="preserve">P </w:t>
    </w:r>
    <w:r w:rsidR="00064898" w:rsidRPr="00C907DF">
      <w:rPr>
        <w:rStyle w:val="PageNumber"/>
        <w:szCs w:val="15"/>
      </w:rPr>
      <w:fldChar w:fldCharType="begin"/>
    </w:r>
    <w:r w:rsidR="00064898" w:rsidRPr="00C907DF">
      <w:rPr>
        <w:rStyle w:val="PageNumber"/>
        <w:szCs w:val="15"/>
      </w:rPr>
      <w:instrText xml:space="preserve">PAGE  </w:instrText>
    </w:r>
    <w:r w:rsidR="00064898" w:rsidRPr="00C907DF">
      <w:rPr>
        <w:rStyle w:val="PageNumber"/>
        <w:szCs w:val="15"/>
      </w:rPr>
      <w:fldChar w:fldCharType="separate"/>
    </w:r>
    <w:r w:rsidR="001670D4">
      <w:rPr>
        <w:rStyle w:val="PageNumber"/>
        <w:szCs w:val="15"/>
      </w:rPr>
      <w:t>2</w:t>
    </w:r>
    <w:r w:rsidR="0006489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DCE9" w14:textId="59731131" w:rsidR="00064898" w:rsidRDefault="00064898" w:rsidP="00C716E5">
    <w:pPr>
      <w:pStyle w:val="Footer"/>
    </w:pPr>
  </w:p>
  <w:p w14:paraId="1C99F5B0" w14:textId="77777777" w:rsidR="00064898" w:rsidRDefault="00064898" w:rsidP="00C716E5">
    <w:pPr>
      <w:pStyle w:val="Footerportrait"/>
    </w:pPr>
  </w:p>
  <w:p w14:paraId="73669DC0" w14:textId="5C0E5679" w:rsidR="00064898" w:rsidRPr="00C907DF" w:rsidRDefault="005E7BC0"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064898" w:rsidRPr="00C907DF">
      <w:t xml:space="preserve"> </w:t>
    </w:r>
    <w:r>
      <w:fldChar w:fldCharType="begin"/>
    </w:r>
    <w:r>
      <w:instrText xml:space="preserve"> STYLEREF "Document number" \* MERGEFORMAT </w:instrText>
    </w:r>
    <w:r>
      <w:fldChar w:fldCharType="separate"/>
    </w:r>
    <w:r>
      <w:t>1105</w:t>
    </w:r>
    <w:r>
      <w:fldChar w:fldCharType="end"/>
    </w:r>
    <w:r w:rsidR="00064898" w:rsidRPr="00C907DF">
      <w:t xml:space="preserve"> –</w:t>
    </w:r>
    <w:r w:rsidR="00064898">
      <w:t xml:space="preserve"> </w:t>
    </w:r>
    <w:r>
      <w:fldChar w:fldCharType="begin"/>
    </w:r>
    <w:r>
      <w:instrText xml:space="preserve"> STYLEREF "Document name" \* MERGEFORMAT </w:instrText>
    </w:r>
    <w:r>
      <w:fldChar w:fldCharType="separate"/>
    </w:r>
    <w:r>
      <w:t>Shore-side portrayal ensuring harmonisation with e-Navigation related information</w:t>
    </w:r>
    <w:r>
      <w:fldChar w:fldCharType="end"/>
    </w:r>
  </w:p>
  <w:p w14:paraId="42BEB70D" w14:textId="172E849C" w:rsidR="00064898" w:rsidRPr="00525922" w:rsidRDefault="005E7BC0" w:rsidP="00C716E5">
    <w:pPr>
      <w:pStyle w:val="Footerportrait"/>
    </w:pPr>
    <w:r>
      <w:fldChar w:fldCharType="begin"/>
    </w:r>
    <w:r>
      <w:instrText xml:space="preserve"> STYLEREF "Edition number" \* MERGEFORMAT </w:instrText>
    </w:r>
    <w:r>
      <w:fldChar w:fldCharType="separate"/>
    </w:r>
    <w:r>
      <w:t>Edition 1.0</w:t>
    </w:r>
    <w:r>
      <w:fldChar w:fldCharType="end"/>
    </w:r>
    <w:r w:rsidR="00064898" w:rsidRPr="00C907DF">
      <w:tab/>
    </w:r>
    <w:r w:rsidR="00064898">
      <w:t xml:space="preserve">P </w:t>
    </w:r>
    <w:r w:rsidR="00064898" w:rsidRPr="00C907DF">
      <w:rPr>
        <w:rStyle w:val="PageNumber"/>
        <w:szCs w:val="15"/>
      </w:rPr>
      <w:fldChar w:fldCharType="begin"/>
    </w:r>
    <w:r w:rsidR="00064898" w:rsidRPr="00C907DF">
      <w:rPr>
        <w:rStyle w:val="PageNumber"/>
        <w:szCs w:val="15"/>
      </w:rPr>
      <w:instrText xml:space="preserve">PAGE  </w:instrText>
    </w:r>
    <w:r w:rsidR="00064898" w:rsidRPr="00C907DF">
      <w:rPr>
        <w:rStyle w:val="PageNumber"/>
        <w:szCs w:val="15"/>
      </w:rPr>
      <w:fldChar w:fldCharType="separate"/>
    </w:r>
    <w:r w:rsidR="001670D4">
      <w:rPr>
        <w:rStyle w:val="PageNumber"/>
        <w:szCs w:val="15"/>
      </w:rPr>
      <w:t>3</w:t>
    </w:r>
    <w:r w:rsidR="0006489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064898" w:rsidRDefault="00064898" w:rsidP="00C716E5">
    <w:pPr>
      <w:pStyle w:val="Footer"/>
    </w:pPr>
  </w:p>
  <w:p w14:paraId="3C619E6F" w14:textId="77777777" w:rsidR="00064898" w:rsidRDefault="00064898" w:rsidP="00C716E5">
    <w:pPr>
      <w:pStyle w:val="Footerportrait"/>
    </w:pPr>
  </w:p>
  <w:p w14:paraId="53E61730" w14:textId="52976577" w:rsidR="00064898" w:rsidRPr="00C907DF" w:rsidRDefault="005E7BC0" w:rsidP="00C716E5">
    <w:pPr>
      <w:pStyle w:val="Footerportrait"/>
    </w:pPr>
    <w:r>
      <w:fldChar w:fldCharType="begin"/>
    </w:r>
    <w:r>
      <w:instrText xml:space="preserve"> STYLEREF "Document type" \* MERGEFORMAT </w:instrText>
    </w:r>
    <w:r>
      <w:fldChar w:fldCharType="separate"/>
    </w:r>
    <w:r>
      <w:t>IALA Guideline</w:t>
    </w:r>
    <w:r>
      <w:fldChar w:fldCharType="end"/>
    </w:r>
    <w:r w:rsidR="00064898" w:rsidRPr="00C907DF">
      <w:t xml:space="preserve"> </w:t>
    </w:r>
    <w:r>
      <w:fldChar w:fldCharType="begin"/>
    </w:r>
    <w:r>
      <w:instrText xml:space="preserve"> STYLEREF "Document number" \* MERGEFORMAT </w:instrText>
    </w:r>
    <w:r>
      <w:fldChar w:fldCharType="separate"/>
    </w:r>
    <w:r>
      <w:t>1105</w:t>
    </w:r>
    <w:r>
      <w:fldChar w:fldCharType="end"/>
    </w:r>
    <w:r w:rsidR="00064898" w:rsidRPr="00C907DF">
      <w:t xml:space="preserve"> –</w:t>
    </w:r>
    <w:r w:rsidR="00064898">
      <w:t xml:space="preserve"> </w:t>
    </w:r>
    <w:r>
      <w:fldChar w:fldCharType="begin"/>
    </w:r>
    <w:r>
      <w:instrText xml:space="preserve"> STYLEREF "Document name" \* MERGEFORMAT </w:instrText>
    </w:r>
    <w:r>
      <w:fldChar w:fldCharType="separate"/>
    </w:r>
    <w:r>
      <w:t>Shore-side portrayal ensuring harmonisation with e-Navigation related information</w:t>
    </w:r>
    <w:r>
      <w:fldChar w:fldCharType="end"/>
    </w:r>
    <w:r w:rsidR="00064898">
      <w:tab/>
    </w:r>
  </w:p>
  <w:p w14:paraId="3D146753" w14:textId="25C3F771" w:rsidR="00064898" w:rsidRPr="00C907DF" w:rsidRDefault="005E7BC0" w:rsidP="00C716E5">
    <w:pPr>
      <w:pStyle w:val="Footerportrait"/>
    </w:pPr>
    <w:r>
      <w:fldChar w:fldCharType="begin"/>
    </w:r>
    <w:r>
      <w:instrText xml:space="preserve"> STYLEREF "Editio</w:instrText>
    </w:r>
    <w:r>
      <w:instrText xml:space="preserve">n number" \* MERGEFORMAT </w:instrText>
    </w:r>
    <w:r>
      <w:fldChar w:fldCharType="separate"/>
    </w:r>
    <w:r>
      <w:t>Edition 1.0</w:t>
    </w:r>
    <w:r>
      <w:fldChar w:fldCharType="end"/>
    </w:r>
    <w:r w:rsidR="00064898">
      <w:t xml:space="preserve">  </w:t>
    </w:r>
    <w:r>
      <w:fldChar w:fldCharType="begin"/>
    </w:r>
    <w:r>
      <w:instrText xml:space="preserve"> STYLEREF "Document date" \* MERGEFORMAT </w:instrText>
    </w:r>
    <w:r>
      <w:fldChar w:fldCharType="separate"/>
    </w:r>
    <w:r>
      <w:t>December 2013</w:t>
    </w:r>
    <w:r>
      <w:fldChar w:fldCharType="end"/>
    </w:r>
    <w:r w:rsidR="00064898">
      <w:tab/>
    </w:r>
    <w:r w:rsidR="00064898">
      <w:rPr>
        <w:rStyle w:val="PageNumber"/>
        <w:szCs w:val="15"/>
      </w:rPr>
      <w:t xml:space="preserve">P </w:t>
    </w:r>
    <w:r w:rsidR="00064898" w:rsidRPr="00C907DF">
      <w:rPr>
        <w:rStyle w:val="PageNumber"/>
        <w:szCs w:val="15"/>
      </w:rPr>
      <w:fldChar w:fldCharType="begin"/>
    </w:r>
    <w:r w:rsidR="00064898" w:rsidRPr="00C907DF">
      <w:rPr>
        <w:rStyle w:val="PageNumber"/>
        <w:szCs w:val="15"/>
      </w:rPr>
      <w:instrText xml:space="preserve">PAGE  </w:instrText>
    </w:r>
    <w:r w:rsidR="00064898" w:rsidRPr="00C907DF">
      <w:rPr>
        <w:rStyle w:val="PageNumber"/>
        <w:szCs w:val="15"/>
      </w:rPr>
      <w:fldChar w:fldCharType="separate"/>
    </w:r>
    <w:r w:rsidR="001670D4">
      <w:rPr>
        <w:rStyle w:val="PageNumber"/>
        <w:szCs w:val="15"/>
      </w:rPr>
      <w:t>4</w:t>
    </w:r>
    <w:r w:rsidR="00064898" w:rsidRPr="00C907DF">
      <w:rPr>
        <w:rStyle w:val="PageNumber"/>
        <w:szCs w:val="15"/>
      </w:rPr>
      <w:fldChar w:fldCharType="end"/>
    </w:r>
  </w:p>
  <w:p w14:paraId="2B711402" w14:textId="77777777" w:rsidR="00064898" w:rsidRDefault="000648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67DBC" w14:textId="77777777" w:rsidR="00DE3D94" w:rsidRDefault="00DE3D94" w:rsidP="003274DB">
      <w:r>
        <w:separator/>
      </w:r>
    </w:p>
    <w:p w14:paraId="19724734" w14:textId="77777777" w:rsidR="00DE3D94" w:rsidRDefault="00DE3D94"/>
  </w:footnote>
  <w:footnote w:type="continuationSeparator" w:id="0">
    <w:p w14:paraId="4E3D2EA1" w14:textId="77777777" w:rsidR="00DE3D94" w:rsidRDefault="00DE3D94" w:rsidP="003274DB">
      <w:r>
        <w:continuationSeparator/>
      </w:r>
    </w:p>
    <w:p w14:paraId="1C32C336" w14:textId="77777777" w:rsidR="00DE3D94" w:rsidRDefault="00DE3D94"/>
  </w:footnote>
  <w:footnote w:id="1">
    <w:p w14:paraId="363FEE0B" w14:textId="10D77B33" w:rsidR="00064898" w:rsidRDefault="00064898">
      <w:pPr>
        <w:pStyle w:val="FootnoteText"/>
      </w:pPr>
      <w:r>
        <w:rPr>
          <w:rStyle w:val="FootnoteReference"/>
        </w:rPr>
        <w:footnoteRef/>
      </w:r>
      <w:r>
        <w:tab/>
      </w:r>
      <w:r w:rsidRPr="00DE4C8A">
        <w:rPr>
          <w:sz w:val="16"/>
          <w:szCs w:val="16"/>
        </w:rPr>
        <w:t>MSC 85/26/Add.1 Annex 20 section 1.1</w:t>
      </w:r>
      <w:r>
        <w:rPr>
          <w:sz w:val="16"/>
          <w:szCs w:val="16"/>
        </w:rPr>
        <w:t>.</w:t>
      </w:r>
    </w:p>
  </w:footnote>
  <w:footnote w:id="2">
    <w:p w14:paraId="343F87CD" w14:textId="7435444F" w:rsidR="00064898" w:rsidRDefault="00064898">
      <w:pPr>
        <w:pStyle w:val="FootnoteText"/>
      </w:pPr>
      <w:r>
        <w:rPr>
          <w:rStyle w:val="FootnoteReference"/>
        </w:rPr>
        <w:footnoteRef/>
      </w:r>
      <w:r>
        <w:tab/>
      </w:r>
      <w:r w:rsidRPr="00DE4C8A">
        <w:rPr>
          <w:sz w:val="16"/>
          <w:szCs w:val="16"/>
        </w:rPr>
        <w:t xml:space="preserve">The </w:t>
      </w:r>
      <w:r w:rsidRPr="00DE4C8A">
        <w:rPr>
          <w:i/>
          <w:sz w:val="16"/>
          <w:szCs w:val="16"/>
        </w:rPr>
        <w:t>Recommendation e-NAV-140 on e-Navigation Architecture Shore Perspective (Ed 2)</w:t>
      </w:r>
      <w:r w:rsidRPr="00DE4C8A">
        <w:rPr>
          <w:sz w:val="16"/>
          <w:szCs w:val="16"/>
        </w:rPr>
        <w:t>, may address some aspects to be taken in consideration.</w:t>
      </w:r>
    </w:p>
  </w:footnote>
  <w:footnote w:id="3">
    <w:p w14:paraId="233D3428" w14:textId="6EFD9203" w:rsidR="00064898" w:rsidRDefault="00064898">
      <w:pPr>
        <w:pStyle w:val="FootnoteText"/>
      </w:pPr>
      <w:r>
        <w:rPr>
          <w:rStyle w:val="FootnoteReference"/>
        </w:rPr>
        <w:footnoteRef/>
      </w:r>
      <w:r>
        <w:tab/>
      </w:r>
      <w:r w:rsidRPr="00DE4C8A">
        <w:rPr>
          <w:sz w:val="16"/>
          <w:szCs w:val="16"/>
        </w:rPr>
        <w:t>Terms of Reference</w:t>
      </w:r>
      <w:r w:rsidRPr="000D15E8">
        <w:rPr>
          <w:sz w:val="16"/>
          <w:szCs w:val="16"/>
        </w:rPr>
        <w:t xml:space="preserve"> for IALA </w:t>
      </w:r>
      <w:r>
        <w:rPr>
          <w:sz w:val="16"/>
          <w:szCs w:val="16"/>
        </w:rPr>
        <w:t>e-Navigation</w:t>
      </w:r>
      <w:r w:rsidRPr="000D15E8">
        <w:rPr>
          <w:sz w:val="16"/>
          <w:szCs w:val="16"/>
        </w:rPr>
        <w:t xml:space="preserve"> Committee, Information</w:t>
      </w:r>
      <w:r>
        <w:rPr>
          <w:sz w:val="16"/>
          <w:szCs w:val="16"/>
        </w:rPr>
        <w:t xml:space="preserve"> Portrayal Working Group (WG 6), September 2010.</w:t>
      </w:r>
    </w:p>
  </w:footnote>
  <w:footnote w:id="4">
    <w:p w14:paraId="49C26F5A" w14:textId="1B13B992" w:rsidR="00064898" w:rsidRDefault="00064898">
      <w:pPr>
        <w:pStyle w:val="FootnoteText"/>
      </w:pPr>
      <w:r>
        <w:rPr>
          <w:rStyle w:val="FootnoteReference"/>
        </w:rPr>
        <w:footnoteRef/>
      </w:r>
      <w:r>
        <w:tab/>
      </w:r>
      <w:r w:rsidRPr="00494D97">
        <w:rPr>
          <w:rFonts w:hint="eastAsia"/>
          <w:sz w:val="16"/>
          <w:lang w:eastAsia="ko-KR"/>
        </w:rPr>
        <w:t>IMO MSC 85/26/Add.1</w:t>
      </w:r>
      <w:r>
        <w:rPr>
          <w:rFonts w:hint="eastAsia"/>
          <w:sz w:val="16"/>
          <w:lang w:eastAsia="ko-KR"/>
        </w:rPr>
        <w:t>,</w:t>
      </w:r>
      <w:r w:rsidRPr="00494D97">
        <w:rPr>
          <w:rFonts w:hint="eastAsia"/>
          <w:sz w:val="16"/>
          <w:lang w:eastAsia="ko-KR"/>
        </w:rPr>
        <w:t xml:space="preserve"> ANNEX 20</w:t>
      </w:r>
      <w:r>
        <w:rPr>
          <w:rFonts w:hint="eastAsia"/>
          <w:sz w:val="16"/>
          <w:lang w:eastAsia="ko-KR"/>
        </w:rPr>
        <w:t>,</w:t>
      </w:r>
      <w:r w:rsidRPr="00494D97">
        <w:rPr>
          <w:rFonts w:hint="eastAsia"/>
          <w:sz w:val="16"/>
          <w:lang w:eastAsia="ko-KR"/>
        </w:rPr>
        <w:t xml:space="preserve"> </w:t>
      </w:r>
      <w:r>
        <w:rPr>
          <w:rFonts w:hint="eastAsia"/>
          <w:sz w:val="16"/>
          <w:lang w:eastAsia="ko-KR"/>
        </w:rPr>
        <w:t>Strategy for the development and implementation of e-Navigation</w:t>
      </w:r>
      <w:r>
        <w:rPr>
          <w:sz w:val="16"/>
          <w:lang w:eastAsia="ko-KR"/>
        </w:rPr>
        <w:t>.</w:t>
      </w:r>
    </w:p>
  </w:footnote>
  <w:footnote w:id="5">
    <w:p w14:paraId="74F164C6" w14:textId="7F625277" w:rsidR="00064898" w:rsidRDefault="00064898">
      <w:pPr>
        <w:pStyle w:val="FootnoteText"/>
      </w:pPr>
      <w:r>
        <w:rPr>
          <w:rStyle w:val="FootnoteReference"/>
        </w:rPr>
        <w:footnoteRef/>
      </w:r>
      <w:r>
        <w:tab/>
      </w:r>
      <w:r w:rsidRPr="00494D97">
        <w:rPr>
          <w:rFonts w:hint="eastAsia"/>
          <w:sz w:val="16"/>
          <w:lang w:eastAsia="ko-KR"/>
        </w:rPr>
        <w:t xml:space="preserve">Terms Of Reference for IALA </w:t>
      </w:r>
      <w:r>
        <w:rPr>
          <w:rFonts w:hint="eastAsia"/>
          <w:sz w:val="16"/>
          <w:lang w:eastAsia="ko-KR"/>
        </w:rPr>
        <w:t>e-Navigation</w:t>
      </w:r>
      <w:r w:rsidRPr="00494D97">
        <w:rPr>
          <w:rFonts w:hint="eastAsia"/>
          <w:sz w:val="16"/>
          <w:lang w:eastAsia="ko-KR"/>
        </w:rPr>
        <w:t xml:space="preserve"> Committee, Informati</w:t>
      </w:r>
      <w:r>
        <w:rPr>
          <w:rFonts w:hint="eastAsia"/>
          <w:sz w:val="16"/>
          <w:lang w:eastAsia="ko-KR"/>
        </w:rPr>
        <w:t xml:space="preserve">on Portrayal Working </w:t>
      </w:r>
      <w:r>
        <w:rPr>
          <w:rFonts w:hint="eastAsia"/>
          <w:sz w:val="16"/>
          <w:lang w:eastAsia="ko-KR"/>
        </w:rPr>
        <w:t>Group(WG6)</w:t>
      </w:r>
      <w:r>
        <w:rPr>
          <w:sz w:val="16"/>
          <w:lang w:eastAsia="ko-KR"/>
        </w:rPr>
        <w:t>.</w:t>
      </w:r>
    </w:p>
  </w:footnote>
  <w:footnote w:id="6">
    <w:p w14:paraId="3F9AAE7C" w14:textId="22643BC9" w:rsidR="00064898" w:rsidRDefault="00064898">
      <w:pPr>
        <w:pStyle w:val="FootnoteText"/>
      </w:pPr>
      <w:r>
        <w:rPr>
          <w:rStyle w:val="FootnoteReference"/>
        </w:rPr>
        <w:footnoteRef/>
      </w:r>
      <w:r>
        <w:tab/>
      </w:r>
      <w:r w:rsidRPr="00187678">
        <w:rPr>
          <w:sz w:val="16"/>
          <w:szCs w:val="16"/>
        </w:rPr>
        <w:t>Bridge Procedures Guide, 4th Edition 2007, International Chamber of Shipping (www.marisec.org, www.shipping facts.com</w:t>
      </w:r>
      <w:r>
        <w:rPr>
          <w:sz w:val="16"/>
          <w:szCs w:val="16"/>
        </w:rPr>
        <w:t>).</w:t>
      </w:r>
    </w:p>
  </w:footnote>
  <w:footnote w:id="7">
    <w:p w14:paraId="53795DE7" w14:textId="78F88F01" w:rsidR="00064898" w:rsidRDefault="00064898">
      <w:pPr>
        <w:pStyle w:val="FootnoteText"/>
      </w:pPr>
      <w:r>
        <w:rPr>
          <w:rStyle w:val="FootnoteReference"/>
        </w:rPr>
        <w:footnoteRef/>
      </w:r>
      <w:r>
        <w:tab/>
      </w:r>
      <w:r w:rsidRPr="006A4E60">
        <w:rPr>
          <w:sz w:val="16"/>
          <w:szCs w:val="16"/>
        </w:rPr>
        <w:t>IALA VTS Manual</w:t>
      </w:r>
      <w:r>
        <w:rPr>
          <w:sz w:val="16"/>
          <w:szCs w:val="16"/>
        </w:rPr>
        <w:t xml:space="preserve">, </w:t>
      </w:r>
      <w:r w:rsidRPr="006A4E60">
        <w:rPr>
          <w:sz w:val="16"/>
          <w:szCs w:val="16"/>
        </w:rPr>
        <w:t>5th Edition, 2012</w:t>
      </w:r>
      <w:r>
        <w:rPr>
          <w:sz w:val="16"/>
          <w:szCs w:val="16"/>
        </w:rPr>
        <w:t>.</w:t>
      </w:r>
    </w:p>
  </w:footnote>
  <w:footnote w:id="8">
    <w:p w14:paraId="701E0047" w14:textId="5B959EC7" w:rsidR="00064898" w:rsidRDefault="00064898">
      <w:pPr>
        <w:pStyle w:val="FootnoteText"/>
      </w:pPr>
      <w:r>
        <w:rPr>
          <w:rStyle w:val="FootnoteReference"/>
        </w:rPr>
        <w:footnoteRef/>
      </w:r>
      <w:r>
        <w:tab/>
      </w:r>
      <w:r w:rsidRPr="00703E63">
        <w:rPr>
          <w:sz w:val="16"/>
          <w:szCs w:val="16"/>
        </w:rPr>
        <w:t>IALA Recommendation V-125, Edition</w:t>
      </w:r>
      <w:r>
        <w:rPr>
          <w:sz w:val="16"/>
          <w:szCs w:val="16"/>
        </w:rPr>
        <w:t xml:space="preserve"> 3</w:t>
      </w:r>
      <w:r w:rsidRPr="00703E63">
        <w:rPr>
          <w:sz w:val="16"/>
          <w:szCs w:val="16"/>
        </w:rPr>
        <w:t>, 2012</w:t>
      </w:r>
      <w:r>
        <w:rPr>
          <w:sz w:val="16"/>
          <w:szCs w:val="16"/>
        </w:rPr>
        <w:t>.</w:t>
      </w:r>
    </w:p>
  </w:footnote>
  <w:footnote w:id="9">
    <w:p w14:paraId="320E8923" w14:textId="3EFE5DB9" w:rsidR="00064898" w:rsidRDefault="00064898">
      <w:pPr>
        <w:pStyle w:val="FootnoteText"/>
      </w:pPr>
      <w:r>
        <w:rPr>
          <w:rStyle w:val="FootnoteReference"/>
        </w:rPr>
        <w:footnoteRef/>
      </w:r>
      <w:r>
        <w:tab/>
      </w:r>
      <w:r>
        <w:t>'</w:t>
      </w:r>
      <w:r w:rsidRPr="00007CE0">
        <w:rPr>
          <w:rFonts w:hint="eastAsia"/>
          <w:sz w:val="16"/>
          <w:lang w:eastAsia="ko-KR"/>
        </w:rPr>
        <w:t xml:space="preserve"> </w:t>
      </w:r>
      <w:r w:rsidRPr="00C53777">
        <w:rPr>
          <w:rFonts w:hint="eastAsia"/>
          <w:sz w:val="16"/>
          <w:lang w:eastAsia="ko-KR"/>
        </w:rPr>
        <w:t>e-Navigation: A vision and its Practical Implementation</w:t>
      </w:r>
      <w:r>
        <w:rPr>
          <w:sz w:val="16"/>
          <w:lang w:eastAsia="ko-KR"/>
        </w:rPr>
        <w:t>'</w:t>
      </w:r>
      <w:r w:rsidRPr="00C53777">
        <w:rPr>
          <w:rFonts w:hint="eastAsia"/>
          <w:sz w:val="16"/>
          <w:lang w:eastAsia="ko-KR"/>
        </w:rPr>
        <w:t xml:space="preserve">, </w:t>
      </w:r>
      <w:r w:rsidRPr="00C53777">
        <w:rPr>
          <w:rFonts w:hint="eastAsia"/>
          <w:sz w:val="16"/>
          <w:lang w:eastAsia="ko-KR"/>
        </w:rPr>
        <w:t>Dr. Andy Norris, (IALA eNAV11/11/4)</w:t>
      </w:r>
      <w:r>
        <w:rPr>
          <w:sz w:val="16"/>
          <w:lang w:eastAsia="ko-KR"/>
        </w:rPr>
        <w:t>.</w:t>
      </w:r>
    </w:p>
  </w:footnote>
  <w:footnote w:id="10">
    <w:p w14:paraId="62F34291" w14:textId="04585CC5" w:rsidR="00064898" w:rsidRDefault="00064898">
      <w:pPr>
        <w:pStyle w:val="FootnoteText"/>
      </w:pPr>
      <w:r>
        <w:rPr>
          <w:rStyle w:val="FootnoteReference"/>
        </w:rPr>
        <w:footnoteRef/>
      </w:r>
      <w:r>
        <w:tab/>
        <w:t>'</w:t>
      </w:r>
      <w:r>
        <w:rPr>
          <w:rFonts w:hint="eastAsia"/>
          <w:sz w:val="16"/>
          <w:szCs w:val="16"/>
          <w:lang w:eastAsia="ko-KR"/>
        </w:rPr>
        <w:t>e-Navigation</w:t>
      </w:r>
      <w:r w:rsidRPr="00DA44DC">
        <w:rPr>
          <w:rFonts w:hint="eastAsia"/>
          <w:sz w:val="16"/>
          <w:szCs w:val="16"/>
          <w:lang w:eastAsia="ko-KR"/>
        </w:rPr>
        <w:t xml:space="preserve"> Portrayal and User Needs</w:t>
      </w:r>
      <w:r>
        <w:rPr>
          <w:sz w:val="16"/>
          <w:szCs w:val="16"/>
          <w:lang w:eastAsia="ko-KR"/>
        </w:rPr>
        <w:t>'</w:t>
      </w:r>
      <w:r w:rsidRPr="00DA44DC">
        <w:rPr>
          <w:rFonts w:hint="eastAsia"/>
          <w:sz w:val="16"/>
          <w:szCs w:val="16"/>
          <w:lang w:eastAsia="ko-KR"/>
        </w:rPr>
        <w:t>, International Chamber of Shipping (eNAV12/69)</w:t>
      </w:r>
    </w:p>
  </w:footnote>
  <w:footnote w:id="11">
    <w:p w14:paraId="3A0518E5" w14:textId="2F4A6C6B" w:rsidR="00064898" w:rsidRDefault="00064898">
      <w:pPr>
        <w:pStyle w:val="FootnoteText"/>
      </w:pPr>
      <w:r>
        <w:rPr>
          <w:rStyle w:val="FootnoteReference"/>
        </w:rPr>
        <w:footnoteRef/>
      </w:r>
      <w:r>
        <w:tab/>
      </w:r>
      <w:r w:rsidRPr="00DA44DC">
        <w:rPr>
          <w:sz w:val="16"/>
          <w:szCs w:val="16"/>
        </w:rPr>
        <w:t xml:space="preserve">IMO NAV 54-WP.2, Annex 1 (Existing Components of </w:t>
      </w:r>
      <w:r>
        <w:rPr>
          <w:sz w:val="16"/>
          <w:szCs w:val="16"/>
        </w:rPr>
        <w:t>e-Navigation</w:t>
      </w:r>
      <w:r w:rsidRPr="00DA44DC">
        <w:rPr>
          <w:sz w:val="16"/>
          <w:szCs w:val="16"/>
        </w:rPr>
        <w:t>)</w:t>
      </w:r>
      <w:r>
        <w:rPr>
          <w:sz w:val="16"/>
          <w:szCs w:val="16"/>
        </w:rPr>
        <w:t>.</w:t>
      </w:r>
    </w:p>
  </w:footnote>
  <w:footnote w:id="12">
    <w:p w14:paraId="2612E5F4" w14:textId="6DDA5ABA" w:rsidR="00064898" w:rsidRDefault="00064898">
      <w:pPr>
        <w:pStyle w:val="FootnoteText"/>
      </w:pPr>
      <w:r>
        <w:rPr>
          <w:rStyle w:val="FootnoteReference"/>
        </w:rPr>
        <w:footnoteRef/>
      </w:r>
      <w:r>
        <w:tab/>
      </w:r>
      <w:r w:rsidRPr="00DA44DC">
        <w:rPr>
          <w:sz w:val="16"/>
          <w:szCs w:val="16"/>
        </w:rPr>
        <w:t xml:space="preserve">IMO NAV 58-6 (Report from the Correspondence Group on </w:t>
      </w:r>
      <w:r>
        <w:rPr>
          <w:sz w:val="16"/>
          <w:szCs w:val="16"/>
        </w:rPr>
        <w:t>e-Navigation</w:t>
      </w:r>
      <w:r w:rsidRPr="00DA44DC">
        <w:rPr>
          <w:sz w:val="16"/>
          <w:szCs w:val="16"/>
        </w:rPr>
        <w:t xml:space="preserve"> to NAV 58)</w:t>
      </w:r>
      <w:r>
        <w:rPr>
          <w:sz w:val="16"/>
          <w:szCs w:val="16"/>
        </w:rPr>
        <w:t>.</w:t>
      </w:r>
    </w:p>
  </w:footnote>
  <w:footnote w:id="13">
    <w:p w14:paraId="5C3F0784" w14:textId="291F78FA" w:rsidR="00064898" w:rsidRPr="00007CE0" w:rsidRDefault="00064898">
      <w:pPr>
        <w:pStyle w:val="FootnoteText"/>
        <w:rPr>
          <w:b/>
        </w:rPr>
      </w:pPr>
      <w:r>
        <w:rPr>
          <w:rStyle w:val="FootnoteReference"/>
        </w:rPr>
        <w:footnoteRef/>
      </w:r>
      <w:r>
        <w:rPr>
          <w:sz w:val="16"/>
          <w:szCs w:val="16"/>
        </w:rPr>
        <w:tab/>
        <w:t>I</w:t>
      </w:r>
      <w:r w:rsidRPr="00DA44DC">
        <w:rPr>
          <w:sz w:val="16"/>
          <w:szCs w:val="16"/>
        </w:rPr>
        <w:t>EC 60945, Edition 4</w:t>
      </w:r>
      <w:r>
        <w:rPr>
          <w:sz w:val="16"/>
          <w:szCs w:val="16"/>
        </w:rPr>
        <w:t>.</w:t>
      </w:r>
    </w:p>
  </w:footnote>
  <w:footnote w:id="14">
    <w:p w14:paraId="79145749" w14:textId="62ABD6B7" w:rsidR="00064898" w:rsidRDefault="00064898">
      <w:pPr>
        <w:pStyle w:val="FootnoteText"/>
      </w:pPr>
      <w:r>
        <w:rPr>
          <w:rStyle w:val="FootnoteReference"/>
        </w:rPr>
        <w:footnoteRef/>
      </w:r>
      <w:r>
        <w:tab/>
      </w:r>
      <w:r w:rsidRPr="00DA44DC">
        <w:rPr>
          <w:sz w:val="16"/>
          <w:szCs w:val="16"/>
        </w:rPr>
        <w:t>IMO MSC/Circ. 982 (Guidelines on Ergonomic Criteria for Bridge Equipment and Layout)</w:t>
      </w:r>
      <w:r>
        <w:rPr>
          <w:sz w:val="16"/>
          <w:szCs w:val="16"/>
        </w:rPr>
        <w:t>.</w:t>
      </w:r>
    </w:p>
  </w:footnote>
  <w:footnote w:id="15">
    <w:p w14:paraId="1E250E70" w14:textId="0F5098DF" w:rsidR="00064898" w:rsidRDefault="00064898">
      <w:pPr>
        <w:pStyle w:val="FootnoteText"/>
      </w:pPr>
      <w:r>
        <w:rPr>
          <w:rStyle w:val="FootnoteReference"/>
        </w:rPr>
        <w:footnoteRef/>
      </w:r>
      <w:r>
        <w:tab/>
      </w:r>
      <w:r w:rsidRPr="00DE4C8A">
        <w:rPr>
          <w:sz w:val="16"/>
          <w:szCs w:val="16"/>
        </w:rPr>
        <w:t xml:space="preserve">IHO is preparing a new standard </w:t>
      </w:r>
      <w:r>
        <w:rPr>
          <w:sz w:val="16"/>
          <w:szCs w:val="16"/>
        </w:rPr>
        <w:t>‘</w:t>
      </w:r>
      <w:r w:rsidRPr="00DE4C8A">
        <w:rPr>
          <w:sz w:val="16"/>
          <w:szCs w:val="16"/>
        </w:rPr>
        <w:t>S-101</w:t>
      </w:r>
      <w:r>
        <w:rPr>
          <w:sz w:val="16"/>
          <w:szCs w:val="16"/>
        </w:rPr>
        <w:t>’</w:t>
      </w:r>
      <w:r w:rsidRPr="00DE4C8A">
        <w:rPr>
          <w:sz w:val="16"/>
          <w:szCs w:val="16"/>
        </w:rPr>
        <w:t xml:space="preserve"> which will have to be reference once in force</w:t>
      </w:r>
      <w:r>
        <w:rPr>
          <w:sz w:val="16"/>
          <w:szCs w:val="16"/>
        </w:rPr>
        <w:t>.</w:t>
      </w:r>
    </w:p>
  </w:footnote>
  <w:footnote w:id="16">
    <w:p w14:paraId="607DE7AD" w14:textId="65B79FE1" w:rsidR="00064898" w:rsidRDefault="00064898">
      <w:pPr>
        <w:pStyle w:val="FootnoteText"/>
      </w:pPr>
      <w:r>
        <w:rPr>
          <w:rStyle w:val="FootnoteReference"/>
        </w:rPr>
        <w:footnoteRef/>
      </w:r>
      <w:r>
        <w:tab/>
      </w:r>
      <w:r w:rsidRPr="00DE4C8A">
        <w:rPr>
          <w:sz w:val="16"/>
          <w:szCs w:val="16"/>
        </w:rPr>
        <w:t>The full IEC 61174 is of relevance for shore based systems as well.</w:t>
      </w:r>
    </w:p>
  </w:footnote>
  <w:footnote w:id="17">
    <w:p w14:paraId="13CE2EF0" w14:textId="6E83B443" w:rsidR="00064898" w:rsidRDefault="00064898">
      <w:pPr>
        <w:pStyle w:val="FootnoteText"/>
      </w:pPr>
      <w:r>
        <w:rPr>
          <w:rStyle w:val="FootnoteReference"/>
        </w:rPr>
        <w:footnoteRef/>
      </w:r>
      <w:r>
        <w:tab/>
      </w:r>
      <w:r w:rsidRPr="00DE4C8A">
        <w:rPr>
          <w:sz w:val="16"/>
          <w:szCs w:val="16"/>
        </w:rPr>
        <w:t>As a result of the development of AIS during the last</w:t>
      </w:r>
      <w:r>
        <w:rPr>
          <w:sz w:val="16"/>
          <w:szCs w:val="16"/>
        </w:rPr>
        <w:t xml:space="preserve"> decade the use of the wording 'Binary Messages'</w:t>
      </w:r>
      <w:r w:rsidRPr="00DE4C8A">
        <w:rPr>
          <w:sz w:val="16"/>
          <w:szCs w:val="16"/>
        </w:rPr>
        <w:t xml:space="preserve"> is</w:t>
      </w:r>
      <w:r>
        <w:rPr>
          <w:sz w:val="16"/>
          <w:szCs w:val="16"/>
        </w:rPr>
        <w:t xml:space="preserve"> more commonly referred to </w:t>
      </w:r>
      <w:r>
        <w:rPr>
          <w:sz w:val="16"/>
          <w:szCs w:val="16"/>
        </w:rPr>
        <w:t>as  '</w:t>
      </w:r>
      <w:r w:rsidRPr="00DE4C8A">
        <w:rPr>
          <w:sz w:val="16"/>
          <w:szCs w:val="16"/>
        </w:rPr>
        <w:t>Appl</w:t>
      </w:r>
      <w:r>
        <w:rPr>
          <w:sz w:val="16"/>
          <w:szCs w:val="16"/>
        </w:rPr>
        <w:t>ication Specific Messages (ASM)'.</w:t>
      </w:r>
    </w:p>
  </w:footnote>
  <w:footnote w:id="18">
    <w:p w14:paraId="62594D82" w14:textId="77777777" w:rsidR="00064898" w:rsidRDefault="00064898" w:rsidP="0041579B">
      <w:pPr>
        <w:pStyle w:val="FootnoteText"/>
      </w:pPr>
      <w:r>
        <w:rPr>
          <w:rStyle w:val="FootnoteReference"/>
        </w:rPr>
        <w:footnoteRef/>
      </w:r>
      <w:r>
        <w:tab/>
      </w:r>
      <w:r>
        <w:rPr>
          <w:sz w:val="16"/>
          <w:szCs w:val="16"/>
        </w:rPr>
        <w:t>http://oxforddictionaries.com</w:t>
      </w:r>
    </w:p>
  </w:footnote>
  <w:footnote w:id="19">
    <w:p w14:paraId="16FF50C4" w14:textId="77777777" w:rsidR="00064898" w:rsidRDefault="00064898" w:rsidP="0041579B">
      <w:pPr>
        <w:pStyle w:val="FootnoteText"/>
      </w:pPr>
      <w:r>
        <w:rPr>
          <w:rStyle w:val="FootnoteReference"/>
        </w:rPr>
        <w:footnoteRef/>
      </w:r>
      <w:r>
        <w:tab/>
      </w:r>
      <w:r w:rsidRPr="003823A2">
        <w:rPr>
          <w:sz w:val="16"/>
          <w:szCs w:val="16"/>
        </w:rPr>
        <w:t>http://</w:t>
      </w:r>
      <w:r>
        <w:rPr>
          <w:sz w:val="16"/>
          <w:szCs w:val="16"/>
        </w:rPr>
        <w:t>www.merriam-webster.com</w:t>
      </w:r>
    </w:p>
  </w:footnote>
  <w:footnote w:id="20">
    <w:p w14:paraId="5BCA2F31" w14:textId="77777777" w:rsidR="00064898" w:rsidRDefault="00064898" w:rsidP="0041579B">
      <w:pPr>
        <w:pStyle w:val="FootnoteText"/>
      </w:pPr>
      <w:r>
        <w:rPr>
          <w:rStyle w:val="FootnoteReference"/>
        </w:rPr>
        <w:footnoteRef/>
      </w:r>
      <w:r>
        <w:tab/>
      </w:r>
      <w:r w:rsidRPr="00BF387E">
        <w:rPr>
          <w:sz w:val="16"/>
          <w:szCs w:val="16"/>
        </w:rPr>
        <w:t>http://hd.iho.int/en/index.php/Main_Page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62DC7" w14:textId="77777777" w:rsidR="00064898" w:rsidRDefault="000648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DC79A" w14:textId="5F85D2E0" w:rsidR="00064898" w:rsidRPr="00ED2A8D" w:rsidRDefault="00064898" w:rsidP="008747E0">
    <w:pPr>
      <w:pStyle w:val="Header"/>
    </w:pPr>
    <w:r>
      <w:rPr>
        <w:noProof/>
        <w:lang w:val="en-US" w:eastAsia="ja-JP"/>
      </w:rPr>
      <mc:AlternateContent>
        <mc:Choice Requires="wps">
          <w:drawing>
            <wp:anchor distT="45720" distB="45720" distL="114300" distR="114300" simplePos="0" relativeHeight="251699200" behindDoc="0" locked="0" layoutInCell="1" allowOverlap="1" wp14:anchorId="6E5BA47D" wp14:editId="6440AEB5">
              <wp:simplePos x="0" y="0"/>
              <wp:positionH relativeFrom="column">
                <wp:posOffset>5311140</wp:posOffset>
              </wp:positionH>
              <wp:positionV relativeFrom="paragraph">
                <wp:posOffset>1905</wp:posOffset>
              </wp:positionV>
              <wp:extent cx="828675" cy="1404620"/>
              <wp:effectExtent l="0" t="0" r="2857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1404620"/>
                      </a:xfrm>
                      <a:prstGeom prst="rect">
                        <a:avLst/>
                      </a:prstGeom>
                      <a:solidFill>
                        <a:srgbClr val="FFFFFF"/>
                      </a:solidFill>
                      <a:ln w="9525">
                        <a:solidFill>
                          <a:srgbClr val="000000"/>
                        </a:solidFill>
                        <a:miter lim="800000"/>
                        <a:headEnd/>
                        <a:tailEnd/>
                      </a:ln>
                    </wps:spPr>
                    <wps:txbx>
                      <w:txbxContent>
                        <w:p w14:paraId="6043EF23" w14:textId="36323887" w:rsidR="00064898" w:rsidRDefault="00064898">
                          <w:r>
                            <w:t>VTS47-</w:t>
                          </w:r>
                          <w:bookmarkStart w:id="0" w:name="_GoBack"/>
                          <w:r w:rsidR="005E7BC0">
                            <w:t>13.3.6</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5BA47D" id="_x0000_t202" coordsize="21600,21600" o:spt="202" path="m,l,21600r21600,l21600,xe">
              <v:stroke joinstyle="miter"/>
              <v:path gradientshapeok="t" o:connecttype="rect"/>
            </v:shapetype>
            <v:shape id="Text Box 2" o:spid="_x0000_s1026" type="#_x0000_t202" style="position:absolute;margin-left:418.2pt;margin-top:.15pt;width:65.25pt;height:110.6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">
              <v:textbox style="mso-fit-shape-to-text:t">
                <w:txbxContent>
                  <w:p w14:paraId="6043EF23" w14:textId="36323887" w:rsidR="00064898" w:rsidRDefault="00064898">
                    <w:r>
                      <w:t>VTS47-</w:t>
                    </w:r>
                    <w:bookmarkStart w:id="1" w:name="_GoBack"/>
                    <w:r w:rsidR="005E7BC0">
                      <w:t>13.3.6</w:t>
                    </w:r>
                    <w:bookmarkEnd w:id="1"/>
                  </w:p>
                </w:txbxContent>
              </v:textbox>
              <w10:wrap type="square"/>
            </v:shape>
          </w:pict>
        </mc:Fallback>
      </mc:AlternateContent>
    </w:r>
    <w:r w:rsidRPr="00442889">
      <w:rPr>
        <w:noProof/>
        <w:lang w:val="en-US" w:eastAsia="ja-JP"/>
      </w:rPr>
      <w:drawing>
        <wp:anchor distT="0" distB="0" distL="114300" distR="114300" simplePos="0" relativeHeight="251657214" behindDoc="1" locked="0" layoutInCell="1" allowOverlap="1" wp14:anchorId="0A5BE73E" wp14:editId="44988A2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89F2CF1" w14:textId="2D5636EC" w:rsidR="00064898" w:rsidRPr="00ED2A8D" w:rsidRDefault="00064898" w:rsidP="008747E0">
    <w:pPr>
      <w:pStyle w:val="Header"/>
    </w:pPr>
  </w:p>
  <w:p w14:paraId="0D8C1D21" w14:textId="77777777" w:rsidR="00064898" w:rsidRDefault="00064898" w:rsidP="008747E0">
    <w:pPr>
      <w:pStyle w:val="Header"/>
    </w:pPr>
  </w:p>
  <w:p w14:paraId="53462CF7" w14:textId="77777777" w:rsidR="00064898" w:rsidRDefault="00064898" w:rsidP="008747E0">
    <w:pPr>
      <w:pStyle w:val="Header"/>
    </w:pPr>
  </w:p>
  <w:p w14:paraId="4637DF7D" w14:textId="77777777" w:rsidR="00064898" w:rsidRDefault="00064898" w:rsidP="008747E0">
    <w:pPr>
      <w:pStyle w:val="Header"/>
    </w:pPr>
  </w:p>
  <w:p w14:paraId="68859D7E" w14:textId="77777777" w:rsidR="00064898" w:rsidRDefault="00064898" w:rsidP="008747E0">
    <w:pPr>
      <w:pStyle w:val="Header"/>
    </w:pPr>
  </w:p>
  <w:p w14:paraId="68F7D7DE" w14:textId="77777777" w:rsidR="00064898" w:rsidRDefault="00064898" w:rsidP="008747E0">
    <w:pPr>
      <w:pStyle w:val="Header"/>
    </w:pPr>
    <w:r>
      <w:rPr>
        <w:noProof/>
        <w:lang w:val="en-US" w:eastAsia="ja-JP"/>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064898" w:rsidRPr="00ED2A8D" w:rsidRDefault="00064898" w:rsidP="008747E0">
    <w:pPr>
      <w:pStyle w:val="Header"/>
    </w:pPr>
  </w:p>
  <w:p w14:paraId="2359230C" w14:textId="77777777" w:rsidR="00064898" w:rsidRPr="00ED2A8D" w:rsidRDefault="0006489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21DA81B7" w:rsidR="00064898" w:rsidRDefault="00064898">
    <w:pPr>
      <w:pStyle w:val="Header"/>
    </w:pPr>
    <w:r>
      <w:rPr>
        <w:noProof/>
        <w:lang w:val="en-US" w:eastAsia="ja-JP"/>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064898" w:rsidRDefault="00064898">
    <w:pPr>
      <w:pStyle w:val="Header"/>
    </w:pPr>
  </w:p>
  <w:p w14:paraId="457BCDF6" w14:textId="77777777" w:rsidR="00064898" w:rsidRDefault="000648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77777777" w:rsidR="00064898" w:rsidRPr="00ED2A8D" w:rsidRDefault="00064898" w:rsidP="008747E0">
    <w:pPr>
      <w:pStyle w:val="Header"/>
    </w:pPr>
    <w:r>
      <w:rPr>
        <w:noProof/>
        <w:lang w:val="en-US" w:eastAsia="ja-JP"/>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064898" w:rsidRPr="00ED2A8D" w:rsidRDefault="00064898" w:rsidP="008747E0">
    <w:pPr>
      <w:pStyle w:val="Header"/>
    </w:pPr>
  </w:p>
  <w:p w14:paraId="4196D5A3" w14:textId="77777777" w:rsidR="00064898" w:rsidRDefault="00064898" w:rsidP="008747E0">
    <w:pPr>
      <w:pStyle w:val="Header"/>
    </w:pPr>
  </w:p>
  <w:p w14:paraId="528EA521" w14:textId="77777777" w:rsidR="00064898" w:rsidRDefault="00064898" w:rsidP="008747E0">
    <w:pPr>
      <w:pStyle w:val="Header"/>
    </w:pPr>
  </w:p>
  <w:p w14:paraId="4561D7CD" w14:textId="77777777" w:rsidR="00064898" w:rsidRDefault="00064898" w:rsidP="008747E0">
    <w:pPr>
      <w:pStyle w:val="Header"/>
    </w:pPr>
  </w:p>
  <w:p w14:paraId="55A0B421" w14:textId="5AAA95B1" w:rsidR="00064898" w:rsidRPr="00441393" w:rsidRDefault="00064898" w:rsidP="00441393">
    <w:pPr>
      <w:pStyle w:val="Contents"/>
    </w:pPr>
    <w:r>
      <w:t>DOCUMENT REVISION</w:t>
    </w:r>
  </w:p>
  <w:p w14:paraId="5B698B96" w14:textId="77777777" w:rsidR="00064898" w:rsidRPr="00ED2A8D" w:rsidRDefault="00064898" w:rsidP="008747E0">
    <w:pPr>
      <w:pStyle w:val="Header"/>
    </w:pPr>
  </w:p>
  <w:p w14:paraId="7B1CF08D" w14:textId="77777777" w:rsidR="00064898" w:rsidRPr="00AC33A2" w:rsidRDefault="00064898"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1154" w14:textId="77777777" w:rsidR="00064898" w:rsidRPr="00ED2A8D" w:rsidRDefault="00064898" w:rsidP="008747E0">
    <w:pPr>
      <w:pStyle w:val="Header"/>
    </w:pPr>
    <w:r>
      <w:rPr>
        <w:noProof/>
        <w:lang w:val="en-US" w:eastAsia="ja-JP"/>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064898" w:rsidRPr="00ED2A8D" w:rsidRDefault="00064898" w:rsidP="008747E0">
    <w:pPr>
      <w:pStyle w:val="Header"/>
    </w:pPr>
  </w:p>
  <w:p w14:paraId="28FE3B76" w14:textId="77777777" w:rsidR="00064898" w:rsidRDefault="00064898" w:rsidP="008747E0">
    <w:pPr>
      <w:pStyle w:val="Header"/>
    </w:pPr>
  </w:p>
  <w:p w14:paraId="3C3BE559" w14:textId="77777777" w:rsidR="00064898" w:rsidRDefault="00064898" w:rsidP="008747E0">
    <w:pPr>
      <w:pStyle w:val="Header"/>
    </w:pPr>
  </w:p>
  <w:p w14:paraId="60DA6C1C" w14:textId="77777777" w:rsidR="00064898" w:rsidRDefault="00064898" w:rsidP="008747E0">
    <w:pPr>
      <w:pStyle w:val="Header"/>
    </w:pPr>
  </w:p>
  <w:p w14:paraId="367253C7" w14:textId="20C758CA" w:rsidR="00064898" w:rsidRPr="00441393" w:rsidRDefault="00064898" w:rsidP="00441393">
    <w:pPr>
      <w:pStyle w:val="Contents"/>
    </w:pPr>
    <w:r>
      <w:t>CONTENTS</w:t>
    </w:r>
  </w:p>
  <w:p w14:paraId="5F253F10" w14:textId="77777777" w:rsidR="00064898" w:rsidRDefault="00064898" w:rsidP="0078486B">
    <w:pPr>
      <w:pStyle w:val="Header"/>
      <w:spacing w:line="140" w:lineRule="exact"/>
    </w:pPr>
  </w:p>
  <w:p w14:paraId="49DE4CE0" w14:textId="77777777" w:rsidR="00064898" w:rsidRPr="00AC33A2" w:rsidRDefault="0006489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F1644" w14:textId="77777777" w:rsidR="00064898" w:rsidRPr="00ED2A8D" w:rsidRDefault="00064898" w:rsidP="00C716E5">
    <w:pPr>
      <w:pStyle w:val="Header"/>
    </w:pPr>
    <w:r>
      <w:rPr>
        <w:noProof/>
        <w:lang w:val="en-US" w:eastAsia="ja-JP"/>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064898" w:rsidRPr="00ED2A8D" w:rsidRDefault="00064898" w:rsidP="00C716E5">
    <w:pPr>
      <w:pStyle w:val="Header"/>
    </w:pPr>
  </w:p>
  <w:p w14:paraId="0B6E753A" w14:textId="77777777" w:rsidR="00064898" w:rsidRDefault="00064898" w:rsidP="00C716E5">
    <w:pPr>
      <w:pStyle w:val="Header"/>
    </w:pPr>
  </w:p>
  <w:p w14:paraId="2793F608" w14:textId="77777777" w:rsidR="00064898" w:rsidRDefault="00064898" w:rsidP="00C716E5">
    <w:pPr>
      <w:pStyle w:val="Header"/>
    </w:pPr>
  </w:p>
  <w:p w14:paraId="72526114" w14:textId="77777777" w:rsidR="00064898" w:rsidRDefault="00064898" w:rsidP="00C716E5">
    <w:pPr>
      <w:pStyle w:val="Header"/>
    </w:pPr>
  </w:p>
  <w:p w14:paraId="5D6323BD" w14:textId="55807F88" w:rsidR="00064898" w:rsidRPr="00441393" w:rsidRDefault="00064898" w:rsidP="00C716E5">
    <w:pPr>
      <w:pStyle w:val="Contents"/>
    </w:pPr>
    <w:r>
      <w:t>CONTENTS</w:t>
    </w:r>
  </w:p>
  <w:p w14:paraId="3F5F0405" w14:textId="77777777" w:rsidR="00064898" w:rsidRPr="00ED2A8D" w:rsidRDefault="00064898" w:rsidP="00C716E5">
    <w:pPr>
      <w:pStyle w:val="Header"/>
    </w:pPr>
  </w:p>
  <w:p w14:paraId="3B29FF0C" w14:textId="77777777" w:rsidR="00064898" w:rsidRPr="00AC33A2" w:rsidRDefault="00064898" w:rsidP="00C716E5">
    <w:pPr>
      <w:pStyle w:val="Header"/>
      <w:spacing w:line="140" w:lineRule="exact"/>
    </w:pPr>
  </w:p>
  <w:p w14:paraId="2FA22AF6" w14:textId="3B3E2EC3" w:rsidR="00064898" w:rsidRDefault="00064898">
    <w:pPr>
      <w:pStyle w:val="Header"/>
    </w:pPr>
    <w:r>
      <w:rPr>
        <w:noProof/>
        <w:lang w:val="en-US" w:eastAsia="ja-JP"/>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2B2AD0CA" w:rsidR="00064898" w:rsidRPr="00667792" w:rsidRDefault="00064898" w:rsidP="00667792">
    <w:pPr>
      <w:pStyle w:val="Header"/>
    </w:pPr>
    <w:r>
      <w:rPr>
        <w:noProof/>
        <w:lang w:val="en-US" w:eastAsia="ja-JP"/>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9A36899" w14:textId="77777777" w:rsidR="00064898" w:rsidRDefault="000648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DE49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712E3D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4B323E9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AF942F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BE017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0EE0E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DDCC9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908EF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38A62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8DF10D5"/>
    <w:multiLevelType w:val="hybridMultilevel"/>
    <w:tmpl w:val="AAA4F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CE70054"/>
    <w:multiLevelType w:val="hybridMultilevel"/>
    <w:tmpl w:val="7CD0B3C6"/>
    <w:lvl w:ilvl="0" w:tplc="B01E19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B05A35"/>
    <w:multiLevelType w:val="hybridMultilevel"/>
    <w:tmpl w:val="A706FF1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0946C0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33D4815"/>
    <w:multiLevelType w:val="hybridMultilevel"/>
    <w:tmpl w:val="E93C2146"/>
    <w:lvl w:ilvl="0" w:tplc="B01E19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7A3396"/>
    <w:multiLevelType w:val="hybridMultilevel"/>
    <w:tmpl w:val="A53A1C34"/>
    <w:lvl w:ilvl="0" w:tplc="B01E19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AB4D84"/>
    <w:multiLevelType w:val="multilevel"/>
    <w:tmpl w:val="3FD2E5D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36"/>
  </w:num>
  <w:num w:numId="3">
    <w:abstractNumId w:val="14"/>
  </w:num>
  <w:num w:numId="4">
    <w:abstractNumId w:val="25"/>
  </w:num>
  <w:num w:numId="5">
    <w:abstractNumId w:val="22"/>
  </w:num>
  <w:num w:numId="6">
    <w:abstractNumId w:val="15"/>
  </w:num>
  <w:num w:numId="7">
    <w:abstractNumId w:val="21"/>
  </w:num>
  <w:num w:numId="8">
    <w:abstractNumId w:val="27"/>
  </w:num>
  <w:num w:numId="9">
    <w:abstractNumId w:val="13"/>
  </w:num>
  <w:num w:numId="10">
    <w:abstractNumId w:val="19"/>
  </w:num>
  <w:num w:numId="11">
    <w:abstractNumId w:val="23"/>
  </w:num>
  <w:num w:numId="12">
    <w:abstractNumId w:val="12"/>
  </w:num>
  <w:num w:numId="13">
    <w:abstractNumId w:val="29"/>
  </w:num>
  <w:num w:numId="14">
    <w:abstractNumId w:val="8"/>
  </w:num>
  <w:num w:numId="15">
    <w:abstractNumId w:val="32"/>
  </w:num>
  <w:num w:numId="16">
    <w:abstractNumId w:val="34"/>
  </w:num>
  <w:num w:numId="17">
    <w:abstractNumId w:val="18"/>
  </w:num>
  <w:num w:numId="18">
    <w:abstractNumId w:val="16"/>
  </w:num>
  <w:num w:numId="19">
    <w:abstractNumId w:val="35"/>
  </w:num>
  <w:num w:numId="20">
    <w:abstractNumId w:val="10"/>
  </w:num>
  <w:num w:numId="21">
    <w:abstractNumId w:val="33"/>
  </w:num>
  <w:num w:numId="22">
    <w:abstractNumId w:val="26"/>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24"/>
  </w:num>
  <w:num w:numId="36">
    <w:abstractNumId w:val="28"/>
  </w:num>
  <w:num w:numId="37">
    <w:abstractNumId w:val="17"/>
  </w:num>
  <w:num w:numId="38">
    <w:abstractNumId w:val="32"/>
  </w:num>
  <w:num w:numId="39">
    <w:abstractNumId w:val="11"/>
  </w:num>
  <w:num w:numId="40">
    <w:abstractNumId w:val="20"/>
  </w:num>
  <w:num w:numId="41">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080B"/>
    <w:rsid w:val="00007CE0"/>
    <w:rsid w:val="0001616D"/>
    <w:rsid w:val="00016839"/>
    <w:rsid w:val="000174F9"/>
    <w:rsid w:val="000249C2"/>
    <w:rsid w:val="000258F6"/>
    <w:rsid w:val="000379A7"/>
    <w:rsid w:val="00040EB8"/>
    <w:rsid w:val="00057B6D"/>
    <w:rsid w:val="00061A7B"/>
    <w:rsid w:val="00064898"/>
    <w:rsid w:val="00066918"/>
    <w:rsid w:val="00085DC7"/>
    <w:rsid w:val="0008654C"/>
    <w:rsid w:val="000904ED"/>
    <w:rsid w:val="00091545"/>
    <w:rsid w:val="00092153"/>
    <w:rsid w:val="00092173"/>
    <w:rsid w:val="000A27A8"/>
    <w:rsid w:val="000A6141"/>
    <w:rsid w:val="000B2356"/>
    <w:rsid w:val="000B67D0"/>
    <w:rsid w:val="000C711B"/>
    <w:rsid w:val="000D2431"/>
    <w:rsid w:val="000E3954"/>
    <w:rsid w:val="000E3E52"/>
    <w:rsid w:val="000F0F9F"/>
    <w:rsid w:val="000F3F43"/>
    <w:rsid w:val="000F58ED"/>
    <w:rsid w:val="0010390F"/>
    <w:rsid w:val="001104F5"/>
    <w:rsid w:val="00110D00"/>
    <w:rsid w:val="00113D5B"/>
    <w:rsid w:val="00113F8F"/>
    <w:rsid w:val="001349DB"/>
    <w:rsid w:val="00135AEB"/>
    <w:rsid w:val="00136E58"/>
    <w:rsid w:val="00152294"/>
    <w:rsid w:val="001547F9"/>
    <w:rsid w:val="00156015"/>
    <w:rsid w:val="001607D8"/>
    <w:rsid w:val="00161325"/>
    <w:rsid w:val="001670D4"/>
    <w:rsid w:val="0017798B"/>
    <w:rsid w:val="00177D63"/>
    <w:rsid w:val="00180EC9"/>
    <w:rsid w:val="00184427"/>
    <w:rsid w:val="001875B1"/>
    <w:rsid w:val="001B2A35"/>
    <w:rsid w:val="001B339A"/>
    <w:rsid w:val="001C72B5"/>
    <w:rsid w:val="001D2E7A"/>
    <w:rsid w:val="001D2FCD"/>
    <w:rsid w:val="001D3992"/>
    <w:rsid w:val="001D4A3E"/>
    <w:rsid w:val="001E416D"/>
    <w:rsid w:val="001F09CA"/>
    <w:rsid w:val="001F4EF8"/>
    <w:rsid w:val="001F5AB1"/>
    <w:rsid w:val="001F69FB"/>
    <w:rsid w:val="00201337"/>
    <w:rsid w:val="002022EA"/>
    <w:rsid w:val="002044E9"/>
    <w:rsid w:val="00205B17"/>
    <w:rsid w:val="00205D9B"/>
    <w:rsid w:val="00211536"/>
    <w:rsid w:val="00213B06"/>
    <w:rsid w:val="002204DA"/>
    <w:rsid w:val="0022371A"/>
    <w:rsid w:val="00237785"/>
    <w:rsid w:val="00243CF3"/>
    <w:rsid w:val="00251FB9"/>
    <w:rsid w:val="002520AD"/>
    <w:rsid w:val="0025660A"/>
    <w:rsid w:val="00257DF8"/>
    <w:rsid w:val="00257E4A"/>
    <w:rsid w:val="0026038D"/>
    <w:rsid w:val="00270A13"/>
    <w:rsid w:val="0027175D"/>
    <w:rsid w:val="00280B67"/>
    <w:rsid w:val="00280E09"/>
    <w:rsid w:val="0029793F"/>
    <w:rsid w:val="002A617C"/>
    <w:rsid w:val="002A6FF2"/>
    <w:rsid w:val="002A71CF"/>
    <w:rsid w:val="002B3E9D"/>
    <w:rsid w:val="002C77F4"/>
    <w:rsid w:val="002D0869"/>
    <w:rsid w:val="002D78FE"/>
    <w:rsid w:val="002E4993"/>
    <w:rsid w:val="002E5BAC"/>
    <w:rsid w:val="002E7635"/>
    <w:rsid w:val="002F265A"/>
    <w:rsid w:val="002F2750"/>
    <w:rsid w:val="0030413F"/>
    <w:rsid w:val="00305EFE"/>
    <w:rsid w:val="00313B4B"/>
    <w:rsid w:val="00313D85"/>
    <w:rsid w:val="00315CE3"/>
    <w:rsid w:val="0031629B"/>
    <w:rsid w:val="00323DC4"/>
    <w:rsid w:val="003251FE"/>
    <w:rsid w:val="003274DB"/>
    <w:rsid w:val="00327FBF"/>
    <w:rsid w:val="00332A7B"/>
    <w:rsid w:val="0033311C"/>
    <w:rsid w:val="003343E0"/>
    <w:rsid w:val="00335E40"/>
    <w:rsid w:val="00345E37"/>
    <w:rsid w:val="00347F3E"/>
    <w:rsid w:val="00352AFE"/>
    <w:rsid w:val="00354EB7"/>
    <w:rsid w:val="003621C3"/>
    <w:rsid w:val="0036382D"/>
    <w:rsid w:val="00380350"/>
    <w:rsid w:val="00380B4E"/>
    <w:rsid w:val="003816E4"/>
    <w:rsid w:val="00385970"/>
    <w:rsid w:val="0039131E"/>
    <w:rsid w:val="00392C0D"/>
    <w:rsid w:val="003A04A6"/>
    <w:rsid w:val="003A7759"/>
    <w:rsid w:val="003A7F6E"/>
    <w:rsid w:val="003B03EA"/>
    <w:rsid w:val="003B5549"/>
    <w:rsid w:val="003C0D43"/>
    <w:rsid w:val="003C78F8"/>
    <w:rsid w:val="003C7C34"/>
    <w:rsid w:val="003D0F37"/>
    <w:rsid w:val="003D5150"/>
    <w:rsid w:val="003F1C3A"/>
    <w:rsid w:val="003F7AA6"/>
    <w:rsid w:val="0041579B"/>
    <w:rsid w:val="00431265"/>
    <w:rsid w:val="00432C05"/>
    <w:rsid w:val="00441393"/>
    <w:rsid w:val="00446A20"/>
    <w:rsid w:val="004474D6"/>
    <w:rsid w:val="00447CF0"/>
    <w:rsid w:val="004522C5"/>
    <w:rsid w:val="00454C6B"/>
    <w:rsid w:val="00456F10"/>
    <w:rsid w:val="0046499F"/>
    <w:rsid w:val="0047041C"/>
    <w:rsid w:val="00471DDD"/>
    <w:rsid w:val="00474746"/>
    <w:rsid w:val="00477D62"/>
    <w:rsid w:val="00492A8D"/>
    <w:rsid w:val="004944C8"/>
    <w:rsid w:val="004A0EBF"/>
    <w:rsid w:val="004A4EC4"/>
    <w:rsid w:val="004A72C3"/>
    <w:rsid w:val="004A7F81"/>
    <w:rsid w:val="004C0E4B"/>
    <w:rsid w:val="004E0BBB"/>
    <w:rsid w:val="004E1D57"/>
    <w:rsid w:val="004E2F16"/>
    <w:rsid w:val="004F6196"/>
    <w:rsid w:val="00503044"/>
    <w:rsid w:val="0050428C"/>
    <w:rsid w:val="00523666"/>
    <w:rsid w:val="00525922"/>
    <w:rsid w:val="00526234"/>
    <w:rsid w:val="00535DD4"/>
    <w:rsid w:val="0053692E"/>
    <w:rsid w:val="005378A6"/>
    <w:rsid w:val="00547837"/>
    <w:rsid w:val="00557434"/>
    <w:rsid w:val="005650AD"/>
    <w:rsid w:val="00567CEE"/>
    <w:rsid w:val="00577C1E"/>
    <w:rsid w:val="005805D2"/>
    <w:rsid w:val="005953C4"/>
    <w:rsid w:val="00595415"/>
    <w:rsid w:val="00597652"/>
    <w:rsid w:val="005A0703"/>
    <w:rsid w:val="005A080B"/>
    <w:rsid w:val="005B12A5"/>
    <w:rsid w:val="005B1BC7"/>
    <w:rsid w:val="005C161A"/>
    <w:rsid w:val="005C1BCB"/>
    <w:rsid w:val="005C2312"/>
    <w:rsid w:val="005C4735"/>
    <w:rsid w:val="005C5C63"/>
    <w:rsid w:val="005D03E9"/>
    <w:rsid w:val="005D304B"/>
    <w:rsid w:val="005D6E5D"/>
    <w:rsid w:val="005E3989"/>
    <w:rsid w:val="005E4659"/>
    <w:rsid w:val="005E657A"/>
    <w:rsid w:val="005E7BC0"/>
    <w:rsid w:val="005F1386"/>
    <w:rsid w:val="005F17C2"/>
    <w:rsid w:val="005F353D"/>
    <w:rsid w:val="0060234E"/>
    <w:rsid w:val="006127AC"/>
    <w:rsid w:val="00634A78"/>
    <w:rsid w:val="00642025"/>
    <w:rsid w:val="00646E87"/>
    <w:rsid w:val="00650A3B"/>
    <w:rsid w:val="0065107F"/>
    <w:rsid w:val="00661946"/>
    <w:rsid w:val="00666061"/>
    <w:rsid w:val="00667424"/>
    <w:rsid w:val="00667792"/>
    <w:rsid w:val="00671677"/>
    <w:rsid w:val="006750F2"/>
    <w:rsid w:val="006752D6"/>
    <w:rsid w:val="00675E02"/>
    <w:rsid w:val="0068553C"/>
    <w:rsid w:val="00685F34"/>
    <w:rsid w:val="00695656"/>
    <w:rsid w:val="006975A8"/>
    <w:rsid w:val="006A02EA"/>
    <w:rsid w:val="006A1012"/>
    <w:rsid w:val="006A1939"/>
    <w:rsid w:val="006B13B7"/>
    <w:rsid w:val="006C1376"/>
    <w:rsid w:val="006C48F9"/>
    <w:rsid w:val="006D7911"/>
    <w:rsid w:val="006E0E7D"/>
    <w:rsid w:val="006E2D5B"/>
    <w:rsid w:val="006E6526"/>
    <w:rsid w:val="006F1C14"/>
    <w:rsid w:val="006F33AA"/>
    <w:rsid w:val="00700B04"/>
    <w:rsid w:val="00703A6A"/>
    <w:rsid w:val="00722236"/>
    <w:rsid w:val="00723DEF"/>
    <w:rsid w:val="0072737A"/>
    <w:rsid w:val="00731DEE"/>
    <w:rsid w:val="00734BC6"/>
    <w:rsid w:val="00745218"/>
    <w:rsid w:val="007541D3"/>
    <w:rsid w:val="00754869"/>
    <w:rsid w:val="00756C46"/>
    <w:rsid w:val="007577D7"/>
    <w:rsid w:val="00760654"/>
    <w:rsid w:val="007715E8"/>
    <w:rsid w:val="00776004"/>
    <w:rsid w:val="007807CF"/>
    <w:rsid w:val="0078486B"/>
    <w:rsid w:val="00785A39"/>
    <w:rsid w:val="00787D8A"/>
    <w:rsid w:val="00790277"/>
    <w:rsid w:val="00791EBC"/>
    <w:rsid w:val="00793577"/>
    <w:rsid w:val="007A446A"/>
    <w:rsid w:val="007A53A6"/>
    <w:rsid w:val="007A6159"/>
    <w:rsid w:val="007B0F98"/>
    <w:rsid w:val="007B27E9"/>
    <w:rsid w:val="007B2C5B"/>
    <w:rsid w:val="007B2D11"/>
    <w:rsid w:val="007B4315"/>
    <w:rsid w:val="007B6A93"/>
    <w:rsid w:val="007B7BEC"/>
    <w:rsid w:val="007D2107"/>
    <w:rsid w:val="007D5895"/>
    <w:rsid w:val="007D77AB"/>
    <w:rsid w:val="007E28D0"/>
    <w:rsid w:val="007E30DF"/>
    <w:rsid w:val="007F38C7"/>
    <w:rsid w:val="007F7544"/>
    <w:rsid w:val="00800995"/>
    <w:rsid w:val="00804118"/>
    <w:rsid w:val="008172F8"/>
    <w:rsid w:val="008326B2"/>
    <w:rsid w:val="008353E4"/>
    <w:rsid w:val="00836E10"/>
    <w:rsid w:val="00837EB3"/>
    <w:rsid w:val="00846831"/>
    <w:rsid w:val="00854A1F"/>
    <w:rsid w:val="00861481"/>
    <w:rsid w:val="00865532"/>
    <w:rsid w:val="00867686"/>
    <w:rsid w:val="008737D3"/>
    <w:rsid w:val="00874620"/>
    <w:rsid w:val="008747E0"/>
    <w:rsid w:val="00876841"/>
    <w:rsid w:val="00880E14"/>
    <w:rsid w:val="00882B3C"/>
    <w:rsid w:val="0088783D"/>
    <w:rsid w:val="008972C3"/>
    <w:rsid w:val="008B7589"/>
    <w:rsid w:val="008C33B5"/>
    <w:rsid w:val="008C6969"/>
    <w:rsid w:val="008E1F69"/>
    <w:rsid w:val="008E76B1"/>
    <w:rsid w:val="008F38BB"/>
    <w:rsid w:val="008F57D8"/>
    <w:rsid w:val="00901A1D"/>
    <w:rsid w:val="00902834"/>
    <w:rsid w:val="00903BFB"/>
    <w:rsid w:val="00914E26"/>
    <w:rsid w:val="0091590F"/>
    <w:rsid w:val="00923B4D"/>
    <w:rsid w:val="0092540C"/>
    <w:rsid w:val="00925E0F"/>
    <w:rsid w:val="00931A57"/>
    <w:rsid w:val="0093492E"/>
    <w:rsid w:val="009414E6"/>
    <w:rsid w:val="00942D73"/>
    <w:rsid w:val="0095450F"/>
    <w:rsid w:val="00956901"/>
    <w:rsid w:val="00960E1C"/>
    <w:rsid w:val="00962EC1"/>
    <w:rsid w:val="00971591"/>
    <w:rsid w:val="00974564"/>
    <w:rsid w:val="00974E99"/>
    <w:rsid w:val="009764FA"/>
    <w:rsid w:val="00980192"/>
    <w:rsid w:val="00982A22"/>
    <w:rsid w:val="00994D5E"/>
    <w:rsid w:val="00994D97"/>
    <w:rsid w:val="0099605B"/>
    <w:rsid w:val="009A07B7"/>
    <w:rsid w:val="009A2144"/>
    <w:rsid w:val="009B1545"/>
    <w:rsid w:val="009B5023"/>
    <w:rsid w:val="009B785E"/>
    <w:rsid w:val="009C26F8"/>
    <w:rsid w:val="009C609E"/>
    <w:rsid w:val="009D26AB"/>
    <w:rsid w:val="009E16EC"/>
    <w:rsid w:val="009E433C"/>
    <w:rsid w:val="009E4A4D"/>
    <w:rsid w:val="009E6578"/>
    <w:rsid w:val="009F081F"/>
    <w:rsid w:val="009F6BC8"/>
    <w:rsid w:val="00A01A5A"/>
    <w:rsid w:val="00A06A3D"/>
    <w:rsid w:val="00A1108F"/>
    <w:rsid w:val="00A13E56"/>
    <w:rsid w:val="00A227BF"/>
    <w:rsid w:val="00A24838"/>
    <w:rsid w:val="00A2743E"/>
    <w:rsid w:val="00A30C33"/>
    <w:rsid w:val="00A314FA"/>
    <w:rsid w:val="00A4308C"/>
    <w:rsid w:val="00A44836"/>
    <w:rsid w:val="00A524B5"/>
    <w:rsid w:val="00A549B3"/>
    <w:rsid w:val="00A56184"/>
    <w:rsid w:val="00A650E5"/>
    <w:rsid w:val="00A67954"/>
    <w:rsid w:val="00A72ED7"/>
    <w:rsid w:val="00A8083F"/>
    <w:rsid w:val="00A90D86"/>
    <w:rsid w:val="00A91DBA"/>
    <w:rsid w:val="00A97900"/>
    <w:rsid w:val="00AA1D7A"/>
    <w:rsid w:val="00AA3E01"/>
    <w:rsid w:val="00AB0BFA"/>
    <w:rsid w:val="00AB76B7"/>
    <w:rsid w:val="00AC33A2"/>
    <w:rsid w:val="00AC5DD3"/>
    <w:rsid w:val="00AD342F"/>
    <w:rsid w:val="00AD38F7"/>
    <w:rsid w:val="00AE65F1"/>
    <w:rsid w:val="00AE6BB4"/>
    <w:rsid w:val="00AE74AD"/>
    <w:rsid w:val="00AF159C"/>
    <w:rsid w:val="00AF63E2"/>
    <w:rsid w:val="00B01873"/>
    <w:rsid w:val="00B03F1F"/>
    <w:rsid w:val="00B07717"/>
    <w:rsid w:val="00B17253"/>
    <w:rsid w:val="00B2583D"/>
    <w:rsid w:val="00B31A41"/>
    <w:rsid w:val="00B371EC"/>
    <w:rsid w:val="00B40199"/>
    <w:rsid w:val="00B502FF"/>
    <w:rsid w:val="00B57B07"/>
    <w:rsid w:val="00B604F6"/>
    <w:rsid w:val="00B643DF"/>
    <w:rsid w:val="00B65300"/>
    <w:rsid w:val="00B67422"/>
    <w:rsid w:val="00B674E4"/>
    <w:rsid w:val="00B70BD4"/>
    <w:rsid w:val="00B73463"/>
    <w:rsid w:val="00B90123"/>
    <w:rsid w:val="00B9016D"/>
    <w:rsid w:val="00BA0F98"/>
    <w:rsid w:val="00BA1517"/>
    <w:rsid w:val="00BA158E"/>
    <w:rsid w:val="00BA67FD"/>
    <w:rsid w:val="00BA7C48"/>
    <w:rsid w:val="00BC251F"/>
    <w:rsid w:val="00BC27F6"/>
    <w:rsid w:val="00BC39F4"/>
    <w:rsid w:val="00BD1587"/>
    <w:rsid w:val="00BD6A20"/>
    <w:rsid w:val="00BD7EE1"/>
    <w:rsid w:val="00BE5568"/>
    <w:rsid w:val="00BF1358"/>
    <w:rsid w:val="00C0106D"/>
    <w:rsid w:val="00C01A04"/>
    <w:rsid w:val="00C133BE"/>
    <w:rsid w:val="00C222B4"/>
    <w:rsid w:val="00C262E4"/>
    <w:rsid w:val="00C30E5B"/>
    <w:rsid w:val="00C33E20"/>
    <w:rsid w:val="00C35CF6"/>
    <w:rsid w:val="00C3725B"/>
    <w:rsid w:val="00C533EC"/>
    <w:rsid w:val="00C5470E"/>
    <w:rsid w:val="00C55EFB"/>
    <w:rsid w:val="00C56585"/>
    <w:rsid w:val="00C56B3F"/>
    <w:rsid w:val="00C56BF7"/>
    <w:rsid w:val="00C658EC"/>
    <w:rsid w:val="00C65AAB"/>
    <w:rsid w:val="00C713F9"/>
    <w:rsid w:val="00C716E5"/>
    <w:rsid w:val="00C773D9"/>
    <w:rsid w:val="00C80307"/>
    <w:rsid w:val="00C80ACE"/>
    <w:rsid w:val="00C81162"/>
    <w:rsid w:val="00C83666"/>
    <w:rsid w:val="00C870B5"/>
    <w:rsid w:val="00C907DF"/>
    <w:rsid w:val="00C91630"/>
    <w:rsid w:val="00C92667"/>
    <w:rsid w:val="00C932FD"/>
    <w:rsid w:val="00C94AF4"/>
    <w:rsid w:val="00C9558A"/>
    <w:rsid w:val="00C966EB"/>
    <w:rsid w:val="00CA04B1"/>
    <w:rsid w:val="00CA2DFC"/>
    <w:rsid w:val="00CA4EC9"/>
    <w:rsid w:val="00CB03D4"/>
    <w:rsid w:val="00CB0617"/>
    <w:rsid w:val="00CB2DE5"/>
    <w:rsid w:val="00CB44C4"/>
    <w:rsid w:val="00CB5DD1"/>
    <w:rsid w:val="00CC35EF"/>
    <w:rsid w:val="00CC5048"/>
    <w:rsid w:val="00CC60B6"/>
    <w:rsid w:val="00CC6246"/>
    <w:rsid w:val="00CE5E46"/>
    <w:rsid w:val="00CF382E"/>
    <w:rsid w:val="00CF49CC"/>
    <w:rsid w:val="00D04437"/>
    <w:rsid w:val="00D04F0B"/>
    <w:rsid w:val="00D1463A"/>
    <w:rsid w:val="00D32DDF"/>
    <w:rsid w:val="00D3700C"/>
    <w:rsid w:val="00D4452D"/>
    <w:rsid w:val="00D51F98"/>
    <w:rsid w:val="00D638E0"/>
    <w:rsid w:val="00D653B1"/>
    <w:rsid w:val="00D7164C"/>
    <w:rsid w:val="00D74AE1"/>
    <w:rsid w:val="00D75D42"/>
    <w:rsid w:val="00D80B20"/>
    <w:rsid w:val="00D865A8"/>
    <w:rsid w:val="00D9012A"/>
    <w:rsid w:val="00D92C2D"/>
    <w:rsid w:val="00D9361E"/>
    <w:rsid w:val="00DA17CD"/>
    <w:rsid w:val="00DA4C67"/>
    <w:rsid w:val="00DB25B3"/>
    <w:rsid w:val="00DB7236"/>
    <w:rsid w:val="00DC6EC1"/>
    <w:rsid w:val="00DE0893"/>
    <w:rsid w:val="00DE0CEE"/>
    <w:rsid w:val="00DE2814"/>
    <w:rsid w:val="00DE3D94"/>
    <w:rsid w:val="00DE6796"/>
    <w:rsid w:val="00E01272"/>
    <w:rsid w:val="00E03067"/>
    <w:rsid w:val="00E03846"/>
    <w:rsid w:val="00E03B94"/>
    <w:rsid w:val="00E16EB4"/>
    <w:rsid w:val="00E20A7D"/>
    <w:rsid w:val="00E21A27"/>
    <w:rsid w:val="00E27A2F"/>
    <w:rsid w:val="00E42A94"/>
    <w:rsid w:val="00E458BF"/>
    <w:rsid w:val="00E54BFB"/>
    <w:rsid w:val="00E54CD7"/>
    <w:rsid w:val="00E62259"/>
    <w:rsid w:val="00E6752A"/>
    <w:rsid w:val="00E706E7"/>
    <w:rsid w:val="00E76D52"/>
    <w:rsid w:val="00E84229"/>
    <w:rsid w:val="00E84965"/>
    <w:rsid w:val="00E90E4E"/>
    <w:rsid w:val="00E9391E"/>
    <w:rsid w:val="00E93D79"/>
    <w:rsid w:val="00EA1052"/>
    <w:rsid w:val="00EA1BAF"/>
    <w:rsid w:val="00EA218F"/>
    <w:rsid w:val="00EA4F29"/>
    <w:rsid w:val="00EA5B27"/>
    <w:rsid w:val="00EA5F83"/>
    <w:rsid w:val="00EA6504"/>
    <w:rsid w:val="00EA6F9D"/>
    <w:rsid w:val="00EB16AA"/>
    <w:rsid w:val="00EB684B"/>
    <w:rsid w:val="00EB6F3C"/>
    <w:rsid w:val="00EC1E2C"/>
    <w:rsid w:val="00EC2B9A"/>
    <w:rsid w:val="00EC3723"/>
    <w:rsid w:val="00EC568A"/>
    <w:rsid w:val="00EC61B7"/>
    <w:rsid w:val="00EC7C87"/>
    <w:rsid w:val="00ED030E"/>
    <w:rsid w:val="00ED14EA"/>
    <w:rsid w:val="00ED2A8D"/>
    <w:rsid w:val="00EE54CB"/>
    <w:rsid w:val="00EE6424"/>
    <w:rsid w:val="00EF1C54"/>
    <w:rsid w:val="00EF404B"/>
    <w:rsid w:val="00F00376"/>
    <w:rsid w:val="00F01F0C"/>
    <w:rsid w:val="00F02A5A"/>
    <w:rsid w:val="00F11368"/>
    <w:rsid w:val="00F11764"/>
    <w:rsid w:val="00F11B51"/>
    <w:rsid w:val="00F157E2"/>
    <w:rsid w:val="00F200C2"/>
    <w:rsid w:val="00F259E2"/>
    <w:rsid w:val="00F411C3"/>
    <w:rsid w:val="00F44763"/>
    <w:rsid w:val="00F527AC"/>
    <w:rsid w:val="00F5503F"/>
    <w:rsid w:val="00F61D83"/>
    <w:rsid w:val="00F65DD1"/>
    <w:rsid w:val="00F707B3"/>
    <w:rsid w:val="00F71135"/>
    <w:rsid w:val="00F74309"/>
    <w:rsid w:val="00F90461"/>
    <w:rsid w:val="00FA370D"/>
    <w:rsid w:val="00FA67E0"/>
    <w:rsid w:val="00FC378B"/>
    <w:rsid w:val="00FC3977"/>
    <w:rsid w:val="00FD2566"/>
    <w:rsid w:val="00FD2F16"/>
    <w:rsid w:val="00FD534B"/>
    <w:rsid w:val="00FD5370"/>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B8212A"/>
  <w15:docId w15:val="{5C728364-6DC6-44AD-A83A-9A037208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BA158E"/>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BA158E"/>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BA158E"/>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BA158E"/>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56BF7"/>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903BFB"/>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ListParagraph">
    <w:name w:val="List Paragraph"/>
    <w:basedOn w:val="Normal"/>
    <w:uiPriority w:val="34"/>
    <w:qFormat/>
    <w:rsid w:val="006D7911"/>
    <w:pPr>
      <w:spacing w:after="200" w:line="276" w:lineRule="auto"/>
      <w:ind w:left="720"/>
      <w:contextualSpacing/>
    </w:pPr>
    <w:rPr>
      <w:rFonts w:eastAsiaTheme="minorEastAsia"/>
      <w:sz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894555">
      <w:bodyDiv w:val="1"/>
      <w:marLeft w:val="0"/>
      <w:marRight w:val="0"/>
      <w:marTop w:val="0"/>
      <w:marBottom w:val="0"/>
      <w:divBdr>
        <w:top w:val="none" w:sz="0" w:space="0" w:color="auto"/>
        <w:left w:val="none" w:sz="0" w:space="0" w:color="auto"/>
        <w:bottom w:val="none" w:sz="0" w:space="0" w:color="auto"/>
        <w:right w:val="none" w:sz="0" w:space="0" w:color="auto"/>
      </w:divBdr>
      <w:divsChild>
        <w:div w:id="196966642">
          <w:marLeft w:val="0"/>
          <w:marRight w:val="0"/>
          <w:marTop w:val="0"/>
          <w:marBottom w:val="0"/>
          <w:divBdr>
            <w:top w:val="none" w:sz="0" w:space="0" w:color="auto"/>
            <w:left w:val="none" w:sz="0" w:space="0" w:color="auto"/>
            <w:bottom w:val="none" w:sz="0" w:space="0" w:color="auto"/>
            <w:right w:val="none" w:sz="0" w:space="0" w:color="auto"/>
          </w:divBdr>
          <w:divsChild>
            <w:div w:id="624390886">
              <w:marLeft w:val="0"/>
              <w:marRight w:val="0"/>
              <w:marTop w:val="0"/>
              <w:marBottom w:val="0"/>
              <w:divBdr>
                <w:top w:val="none" w:sz="0" w:space="0" w:color="auto"/>
                <w:left w:val="none" w:sz="0" w:space="0" w:color="auto"/>
                <w:bottom w:val="none" w:sz="0" w:space="0" w:color="auto"/>
                <w:right w:val="none" w:sz="0" w:space="0" w:color="auto"/>
              </w:divBdr>
              <w:divsChild>
                <w:div w:id="352458621">
                  <w:marLeft w:val="0"/>
                  <w:marRight w:val="0"/>
                  <w:marTop w:val="0"/>
                  <w:marBottom w:val="0"/>
                  <w:divBdr>
                    <w:top w:val="none" w:sz="0" w:space="0" w:color="auto"/>
                    <w:left w:val="none" w:sz="0" w:space="0" w:color="auto"/>
                    <w:bottom w:val="none" w:sz="0" w:space="0" w:color="auto"/>
                    <w:right w:val="none" w:sz="0" w:space="0" w:color="auto"/>
                  </w:divBdr>
                  <w:divsChild>
                    <w:div w:id="21209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e-Navigation.net"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19CA0-AEA1-47DD-BD44-5DEEB0FEB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8851</Words>
  <Characters>50451</Characters>
  <Application>Microsoft Office Word</Application>
  <DocSecurity>0</DocSecurity>
  <Lines>420</Lines>
  <Paragraphs>118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59184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3</cp:revision>
  <dcterms:created xsi:type="dcterms:W3CDTF">2019-09-25T15:14:00Z</dcterms:created>
  <dcterms:modified xsi:type="dcterms:W3CDTF">2019-10-01T08:04:00Z</dcterms:modified>
</cp:coreProperties>
</file>